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FB5007" w:rsidR="008B4D95" w:rsidP="00FB5007" w:rsidRDefault="00FB5007" w14:paraId="0C83758A" w14:textId="1E6D99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B5007">
        <w:rPr>
          <w:rFonts w:ascii="Times New Roman" w:hAnsi="Times New Roman" w:cs="Times New Roman"/>
          <w:sz w:val="24"/>
          <w:szCs w:val="24"/>
        </w:rPr>
        <w:t>EELNÕU</w:t>
      </w:r>
    </w:p>
    <w:p w:rsidRPr="00FB5007" w:rsidR="00FB5007" w:rsidP="00FB5007" w:rsidRDefault="006A0A2C" w14:paraId="2C62A81B" w14:textId="2D1032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166A3">
        <w:rPr>
          <w:rFonts w:ascii="Times New Roman" w:hAnsi="Times New Roman" w:cs="Times New Roman"/>
          <w:sz w:val="24"/>
          <w:szCs w:val="24"/>
        </w:rPr>
        <w:t>3</w:t>
      </w:r>
      <w:r w:rsidR="00BA2EEB">
        <w:rPr>
          <w:rFonts w:ascii="Times New Roman" w:hAnsi="Times New Roman" w:cs="Times New Roman"/>
          <w:sz w:val="24"/>
          <w:szCs w:val="24"/>
        </w:rPr>
        <w:t>.11.</w:t>
      </w:r>
      <w:r w:rsidRPr="00FB5007" w:rsidR="00FB5007">
        <w:rPr>
          <w:rFonts w:ascii="Times New Roman" w:hAnsi="Times New Roman" w:cs="Times New Roman"/>
          <w:sz w:val="24"/>
          <w:szCs w:val="24"/>
        </w:rPr>
        <w:t>2024</w:t>
      </w:r>
    </w:p>
    <w:p w:rsidRPr="00FB5007" w:rsidR="00FB5007" w:rsidP="00FB5007" w:rsidRDefault="00FB5007" w14:paraId="652D0A2E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FB5007" w:rsidR="00FB5007" w:rsidP="00FB5007" w:rsidRDefault="00FB5007" w14:paraId="0806FE77" w14:textId="39DBC5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B5007">
        <w:rPr>
          <w:rFonts w:ascii="Times New Roman" w:hAnsi="Times New Roman" w:cs="Times New Roman"/>
          <w:b/>
          <w:bCs/>
          <w:sz w:val="32"/>
          <w:szCs w:val="32"/>
        </w:rPr>
        <w:t xml:space="preserve">Tervishoiuteenuste korraldamise seaduse ja </w:t>
      </w:r>
      <w:r w:rsidR="00022763">
        <w:rPr>
          <w:rFonts w:ascii="Times New Roman" w:hAnsi="Times New Roman" w:cs="Times New Roman"/>
          <w:b/>
          <w:bCs/>
          <w:sz w:val="32"/>
          <w:szCs w:val="32"/>
        </w:rPr>
        <w:t>võlaõigusseaduse</w:t>
      </w:r>
      <w:r w:rsidRPr="00FB5007">
        <w:rPr>
          <w:rFonts w:ascii="Times New Roman" w:hAnsi="Times New Roman" w:cs="Times New Roman"/>
          <w:b/>
          <w:bCs/>
          <w:sz w:val="32"/>
          <w:szCs w:val="32"/>
        </w:rPr>
        <w:t xml:space="preserve"> muutmise seadus (patsiendi elulõpu tahteavaldus)</w:t>
      </w:r>
    </w:p>
    <w:p w:rsidR="00FB5007" w:rsidP="00FB5007" w:rsidRDefault="00FB5007" w14:paraId="662873E3" w14:textId="777777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Pr="00FB5007" w:rsidR="00FB5007" w:rsidP="00FB5007" w:rsidRDefault="00FB5007" w14:paraId="76DA2ABC" w14:textId="777777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Pr="00FB5007" w:rsidR="00FB5007" w:rsidP="00387E92" w:rsidRDefault="00FB5007" w14:paraId="551D550F" w14:textId="5C4465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5007">
        <w:rPr>
          <w:rFonts w:ascii="Times New Roman" w:hAnsi="Times New Roman" w:cs="Times New Roman"/>
          <w:b/>
          <w:bCs/>
          <w:sz w:val="24"/>
          <w:szCs w:val="24"/>
        </w:rPr>
        <w:t>§ 1. Tervishoiuteenuste korraldamise seaduse muutmine</w:t>
      </w:r>
    </w:p>
    <w:p w:rsidRPr="00FB5007" w:rsidR="00FB5007" w:rsidP="00387E92" w:rsidRDefault="00FB5007" w14:paraId="6D198577" w14:textId="777777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E1560" w:rsidP="00387E92" w:rsidRDefault="00FB5007" w14:paraId="20746D2B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6B90">
        <w:rPr>
          <w:rFonts w:ascii="Times New Roman" w:hAnsi="Times New Roman" w:cs="Times New Roman"/>
          <w:sz w:val="24"/>
          <w:szCs w:val="24"/>
        </w:rPr>
        <w:t>Tervishoiuteenuste korraldamise seadus</w:t>
      </w:r>
      <w:r w:rsidR="00CE1560">
        <w:rPr>
          <w:rFonts w:ascii="Times New Roman" w:hAnsi="Times New Roman" w:cs="Times New Roman"/>
          <w:sz w:val="24"/>
          <w:szCs w:val="24"/>
        </w:rPr>
        <w:t>e muutmine:</w:t>
      </w:r>
    </w:p>
    <w:p w:rsidR="00CE1560" w:rsidP="00387E92" w:rsidRDefault="00CE1560" w14:paraId="100FC18F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556C" w:rsidP="00387E92" w:rsidRDefault="00CE1560" w14:paraId="1B303481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21">
        <w:rPr>
          <w:rFonts w:ascii="Times New Roman" w:hAnsi="Times New Roman" w:cs="Times New Roman"/>
          <w:b/>
          <w:bCs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paragrahvi</w:t>
      </w:r>
      <w:r w:rsidR="00FC2B2B">
        <w:rPr>
          <w:rFonts w:ascii="Times New Roman" w:hAnsi="Times New Roman" w:cs="Times New Roman"/>
          <w:sz w:val="24"/>
          <w:szCs w:val="24"/>
        </w:rPr>
        <w:t xml:space="preserve"> 59</w:t>
      </w:r>
      <w:r w:rsidRPr="00EB7E21" w:rsidR="00FC2B2B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EC556C">
        <w:rPr>
          <w:rFonts w:ascii="Times New Roman" w:hAnsi="Times New Roman" w:cs="Times New Roman"/>
          <w:sz w:val="24"/>
          <w:szCs w:val="24"/>
        </w:rPr>
        <w:t xml:space="preserve"> lõiget 4 täiendatakse punktiga 7 järgmises sõnastuses:</w:t>
      </w:r>
    </w:p>
    <w:p w:rsidR="00EC556C" w:rsidP="00387E92" w:rsidRDefault="00EC556C" w14:paraId="1757B1B3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16C5" w:rsidP="00387E92" w:rsidRDefault="009150E8" w14:paraId="64BA0CD8" w14:textId="51E21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commentRangeStart w:id="0"/>
      <w:r>
        <w:rPr>
          <w:rFonts w:ascii="Times New Roman" w:hAnsi="Times New Roman" w:cs="Times New Roman"/>
          <w:sz w:val="24"/>
          <w:szCs w:val="24"/>
        </w:rPr>
        <w:t>7)</w:t>
      </w:r>
      <w:r w:rsidR="00EA767B">
        <w:rPr>
          <w:rFonts w:ascii="Times New Roman" w:hAnsi="Times New Roman" w:cs="Times New Roman"/>
          <w:sz w:val="24"/>
          <w:szCs w:val="24"/>
        </w:rPr>
        <w:t xml:space="preserve"> </w:t>
      </w:r>
      <w:commentRangeEnd w:id="0"/>
      <w:r w:rsidR="007B5930">
        <w:rPr>
          <w:rStyle w:val="Kommentaariviide"/>
          <w:kern w:val="0"/>
          <w14:ligatures w14:val="none"/>
        </w:rPr>
        <w:commentReference w:id="0"/>
      </w:r>
      <w:r w:rsidR="00BE346D">
        <w:rPr>
          <w:rFonts w:ascii="Times New Roman" w:hAnsi="Times New Roman" w:cs="Times New Roman"/>
          <w:sz w:val="24"/>
          <w:szCs w:val="24"/>
        </w:rPr>
        <w:t>patsiendi</w:t>
      </w:r>
      <w:r w:rsidR="00EA767B">
        <w:rPr>
          <w:rFonts w:ascii="Times New Roman" w:hAnsi="Times New Roman" w:cs="Times New Roman"/>
          <w:sz w:val="24"/>
          <w:szCs w:val="24"/>
        </w:rPr>
        <w:t xml:space="preserve"> elulõpu tahteavalduse</w:t>
      </w:r>
      <w:r w:rsidR="00DF252A"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1"/>
      <w:r w:rsidR="002231F2">
        <w:rPr>
          <w:rFonts w:ascii="Times New Roman" w:hAnsi="Times New Roman" w:cs="Times New Roman"/>
          <w:sz w:val="24"/>
          <w:szCs w:val="24"/>
        </w:rPr>
        <w:t xml:space="preserve">tunnistaja ja kaasatud usaldusisiku </w:t>
      </w:r>
      <w:commentRangeEnd w:id="1"/>
      <w:r w:rsidR="006E2D8D">
        <w:rPr>
          <w:rStyle w:val="Kommentaariviide"/>
          <w:kern w:val="0"/>
          <w14:ligatures w14:val="none"/>
        </w:rPr>
        <w:commentReference w:id="1"/>
      </w:r>
      <w:r w:rsidR="002231F2">
        <w:rPr>
          <w:rFonts w:ascii="Times New Roman" w:hAnsi="Times New Roman" w:cs="Times New Roman"/>
          <w:sz w:val="24"/>
          <w:szCs w:val="24"/>
        </w:rPr>
        <w:t>üldandmed</w:t>
      </w:r>
      <w:r w:rsidR="00D016C5">
        <w:rPr>
          <w:rFonts w:ascii="Times New Roman" w:hAnsi="Times New Roman" w:cs="Times New Roman"/>
          <w:sz w:val="24"/>
          <w:szCs w:val="24"/>
        </w:rPr>
        <w:t>.“;</w:t>
      </w:r>
    </w:p>
    <w:p w:rsidR="00D016C5" w:rsidP="00387E92" w:rsidRDefault="00D016C5" w14:paraId="57BAEE28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1F4" w:rsidP="00387E92" w:rsidRDefault="00CE6AAF" w14:paraId="78BD20C7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21">
        <w:rPr>
          <w:rFonts w:ascii="Times New Roman" w:hAnsi="Times New Roman" w:cs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paragrahvi</w:t>
      </w:r>
      <w:r w:rsidR="00883312">
        <w:rPr>
          <w:rFonts w:ascii="Times New Roman" w:hAnsi="Times New Roman" w:cs="Times New Roman"/>
          <w:sz w:val="24"/>
          <w:szCs w:val="24"/>
        </w:rPr>
        <w:t xml:space="preserve"> 59</w:t>
      </w:r>
      <w:r w:rsidRPr="00EB7E21" w:rsidR="0088331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3A0C18">
        <w:rPr>
          <w:rFonts w:ascii="Times New Roman" w:hAnsi="Times New Roman" w:cs="Times New Roman"/>
          <w:sz w:val="24"/>
          <w:szCs w:val="24"/>
        </w:rPr>
        <w:t xml:space="preserve"> lõige</w:t>
      </w:r>
      <w:r w:rsidR="003231F4">
        <w:rPr>
          <w:rFonts w:ascii="Times New Roman" w:hAnsi="Times New Roman" w:cs="Times New Roman"/>
          <w:sz w:val="24"/>
          <w:szCs w:val="24"/>
        </w:rPr>
        <w:t>t 5 täiendatakse punktiga 3</w:t>
      </w:r>
      <w:r w:rsidRPr="00EB7E21" w:rsidR="003231F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231F4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:rsidR="003231F4" w:rsidP="00387E92" w:rsidRDefault="003231F4" w14:paraId="20F97D0B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1F4" w:rsidP="00387E92" w:rsidRDefault="0085244B" w14:paraId="642AA773" w14:textId="20DFC9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5000E9">
        <w:rPr>
          <w:rFonts w:ascii="Times New Roman" w:hAnsi="Times New Roman" w:cs="Times New Roman"/>
          <w:sz w:val="24"/>
          <w:szCs w:val="24"/>
        </w:rPr>
        <w:t>3</w:t>
      </w:r>
      <w:r w:rsidRPr="00EB7E21" w:rsidR="005000E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5000E9">
        <w:rPr>
          <w:rFonts w:ascii="Times New Roman" w:hAnsi="Times New Roman" w:cs="Times New Roman"/>
          <w:sz w:val="24"/>
          <w:szCs w:val="24"/>
        </w:rPr>
        <w:t xml:space="preserve">) </w:t>
      </w:r>
      <w:r w:rsidR="00D53767">
        <w:rPr>
          <w:rFonts w:ascii="Times New Roman" w:hAnsi="Times New Roman" w:cs="Times New Roman"/>
          <w:sz w:val="24"/>
          <w:szCs w:val="24"/>
        </w:rPr>
        <w:t xml:space="preserve">tühistatud </w:t>
      </w:r>
      <w:r w:rsidR="00BE346D">
        <w:rPr>
          <w:rFonts w:ascii="Times New Roman" w:hAnsi="Times New Roman" w:cs="Times New Roman"/>
          <w:sz w:val="24"/>
          <w:szCs w:val="24"/>
        </w:rPr>
        <w:t xml:space="preserve">patsiendi </w:t>
      </w:r>
      <w:r w:rsidR="00D53767">
        <w:rPr>
          <w:rFonts w:ascii="Times New Roman" w:hAnsi="Times New Roman" w:cs="Times New Roman"/>
          <w:sz w:val="24"/>
          <w:szCs w:val="24"/>
        </w:rPr>
        <w:t xml:space="preserve">elulõpu </w:t>
      </w:r>
      <w:r w:rsidRPr="00685C9F" w:rsidR="00D53767">
        <w:rPr>
          <w:rFonts w:ascii="Times New Roman" w:hAnsi="Times New Roman" w:cs="Times New Roman"/>
          <w:sz w:val="24"/>
          <w:szCs w:val="24"/>
        </w:rPr>
        <w:t>tahteavaldusi</w:t>
      </w:r>
      <w:r w:rsidRPr="00685C9F" w:rsidR="00920274">
        <w:rPr>
          <w:rFonts w:ascii="Times New Roman" w:hAnsi="Times New Roman" w:cs="Times New Roman"/>
          <w:sz w:val="24"/>
          <w:szCs w:val="24"/>
        </w:rPr>
        <w:t xml:space="preserve"> </w:t>
      </w:r>
      <w:r w:rsidRPr="00685C9F" w:rsidR="00AB7E3F">
        <w:rPr>
          <w:rFonts w:ascii="Times New Roman" w:hAnsi="Times New Roman" w:cs="Times New Roman"/>
          <w:sz w:val="24"/>
          <w:szCs w:val="24"/>
        </w:rPr>
        <w:t>üks aasta</w:t>
      </w:r>
      <w:r w:rsidR="00EB7E21">
        <w:rPr>
          <w:rFonts w:ascii="Times New Roman" w:hAnsi="Times New Roman" w:cs="Times New Roman"/>
          <w:sz w:val="24"/>
          <w:szCs w:val="24"/>
        </w:rPr>
        <w:t>;“;</w:t>
      </w:r>
    </w:p>
    <w:p w:rsidR="003231F4" w:rsidP="00387E92" w:rsidRDefault="003231F4" w14:paraId="49D4912D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086B90" w:rsidR="00FB5007" w:rsidP="00387E92" w:rsidRDefault="003231F4" w14:paraId="4057EE0B" w14:textId="03948E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21">
        <w:rPr>
          <w:rFonts w:ascii="Times New Roman" w:hAnsi="Times New Roman" w:cs="Times New Roman"/>
          <w:b/>
          <w:bCs/>
          <w:sz w:val="24"/>
          <w:szCs w:val="24"/>
        </w:rPr>
        <w:t>3)</w:t>
      </w:r>
      <w:r w:rsidRPr="00086B90" w:rsidR="00FB5007">
        <w:rPr>
          <w:rFonts w:ascii="Times New Roman" w:hAnsi="Times New Roman" w:cs="Times New Roman"/>
          <w:sz w:val="24"/>
          <w:szCs w:val="24"/>
        </w:rPr>
        <w:t xml:space="preserve"> seadust täiendatakse </w:t>
      </w:r>
      <w:del w:author="Kärt Voor - JUSTDIGI" w:date="2024-12-19T13:56:00Z" w16du:dateUtc="2024-12-19T11:56:00Z" w:id="2">
        <w:r w:rsidRPr="00086B90" w:rsidDel="00365625" w:rsidR="00086B90">
          <w:rPr>
            <w:rFonts w:ascii="Times New Roman" w:hAnsi="Times New Roman" w:cs="Times New Roman"/>
            <w:sz w:val="24"/>
            <w:szCs w:val="24"/>
          </w:rPr>
          <w:delText xml:space="preserve">peatükiga </w:delText>
        </w:r>
      </w:del>
      <w:commentRangeStart w:id="3"/>
      <w:r w:rsidR="004D7FD1">
        <w:rPr>
          <w:rFonts w:ascii="Times New Roman" w:hAnsi="Times New Roman" w:cs="Times New Roman"/>
          <w:sz w:val="24"/>
          <w:szCs w:val="24"/>
        </w:rPr>
        <w:t>5</w:t>
      </w:r>
      <w:r w:rsidR="004D7FD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ins w:author="Kärt Voor - JUSTDIGI" w:date="2024-12-19T13:56:00Z" w16du:dateUtc="2024-12-19T11:56:00Z" w:id="4">
        <w:r w:rsidR="00365625">
          <w:rPr>
            <w:rFonts w:ascii="Times New Roman" w:hAnsi="Times New Roman" w:cs="Times New Roman"/>
            <w:sz w:val="24"/>
            <w:szCs w:val="24"/>
          </w:rPr>
          <w:t>. peatükiga</w:t>
        </w:r>
      </w:ins>
      <w:r w:rsidRPr="00086B90" w:rsidR="00086B90">
        <w:rPr>
          <w:rFonts w:ascii="Times New Roman" w:hAnsi="Times New Roman" w:cs="Times New Roman"/>
          <w:sz w:val="24"/>
          <w:szCs w:val="24"/>
        </w:rPr>
        <w:t xml:space="preserve"> </w:t>
      </w:r>
      <w:commentRangeEnd w:id="3"/>
      <w:r w:rsidR="008D58D0">
        <w:rPr>
          <w:rStyle w:val="Kommentaariviide"/>
          <w:kern w:val="0"/>
          <w14:ligatures w14:val="none"/>
        </w:rPr>
        <w:commentReference w:id="3"/>
      </w:r>
      <w:r w:rsidRPr="00086B90" w:rsidR="00086B90">
        <w:rPr>
          <w:rFonts w:ascii="Times New Roman" w:hAnsi="Times New Roman" w:cs="Times New Roman"/>
          <w:sz w:val="24"/>
          <w:szCs w:val="24"/>
        </w:rPr>
        <w:t>järgmises sõnastuses:</w:t>
      </w:r>
    </w:p>
    <w:p w:rsidR="00086B90" w:rsidP="00387E92" w:rsidRDefault="00086B90" w14:paraId="78C56E6E" w14:textId="777777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Pr="00CD3082" w:rsidR="00086B90" w:rsidP="00387E92" w:rsidRDefault="00086B90" w14:paraId="79FDA2F0" w14:textId="306365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86B90">
        <w:rPr>
          <w:rFonts w:ascii="Times New Roman" w:hAnsi="Times New Roman" w:cs="Times New Roman"/>
          <w:sz w:val="24"/>
          <w:szCs w:val="24"/>
        </w:rPr>
        <w:t>„</w:t>
      </w:r>
      <w:r w:rsidR="004D7FD1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4D7FD1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Pr="00CD3082">
        <w:rPr>
          <w:rFonts w:ascii="Times New Roman" w:hAnsi="Times New Roman" w:cs="Times New Roman"/>
          <w:b/>
          <w:bCs/>
          <w:sz w:val="24"/>
          <w:szCs w:val="24"/>
        </w:rPr>
        <w:t>. peatükk</w:t>
      </w:r>
    </w:p>
    <w:p w:rsidRPr="00CD3082" w:rsidR="00086B90" w:rsidP="00387E92" w:rsidRDefault="00086B90" w14:paraId="276A101F" w14:textId="6B2C33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del w:author="Kärt Voor - JUSTDIGI" w:date="2024-12-19T14:00:00Z" w16du:dateUtc="2024-12-19T12:00:00Z" w:id="5">
        <w:r w:rsidRPr="00CD3082" w:rsidDel="002D4362">
          <w:rPr>
            <w:rFonts w:ascii="Times New Roman" w:hAnsi="Times New Roman" w:cs="Times New Roman"/>
            <w:b/>
            <w:bCs/>
            <w:sz w:val="24"/>
            <w:szCs w:val="24"/>
          </w:rPr>
          <w:delText xml:space="preserve">Patsiendi elulõpu </w:delText>
        </w:r>
        <w:commentRangeStart w:id="6"/>
        <w:r w:rsidRPr="00CD3082" w:rsidDel="002D4362">
          <w:rPr>
            <w:rFonts w:ascii="Times New Roman" w:hAnsi="Times New Roman" w:cs="Times New Roman"/>
            <w:b/>
            <w:bCs/>
            <w:sz w:val="24"/>
            <w:szCs w:val="24"/>
          </w:rPr>
          <w:delText>tahteavaldus</w:delText>
        </w:r>
      </w:del>
      <w:ins w:author="Kärt Voor - JUSTDIGI" w:date="2024-12-19T14:00:00Z" w16du:dateUtc="2024-12-19T12:00:00Z" w:id="7">
        <w:r w:rsidR="002D4362">
          <w:rPr>
            <w:rFonts w:ascii="Times New Roman" w:hAnsi="Times New Roman" w:cs="Times New Roman"/>
            <w:b/>
            <w:bCs/>
            <w:sz w:val="24"/>
            <w:szCs w:val="24"/>
          </w:rPr>
          <w:t>PATSIENDI ELULÕPU TAHTEAVALDUS</w:t>
        </w:r>
      </w:ins>
      <w:ins w:author="Kärt Voor - JUSTDIGI" w:date="2024-12-19T14:01:00Z" w16du:dateUtc="2024-12-19T12:01:00Z" w:id="8">
        <w:commentRangeEnd w:id="6"/>
        <w:r w:rsidR="008B5C8F">
          <w:rPr>
            <w:rStyle w:val="Kommentaariviide"/>
            <w:kern w:val="0"/>
            <w14:ligatures w14:val="none"/>
          </w:rPr>
          <w:commentReference w:id="6"/>
        </w:r>
      </w:ins>
    </w:p>
    <w:p w:rsidR="00CD3082" w:rsidP="00387E92" w:rsidRDefault="00CD3082" w14:paraId="40D1CEFA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387E92" w:rsidR="00CD3082" w:rsidP="00387E92" w:rsidRDefault="00CD3082" w14:paraId="703AB1C5" w14:textId="0064C02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87E92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A37029">
        <w:rPr>
          <w:rFonts w:ascii="Times New Roman" w:hAnsi="Times New Roman" w:cs="Times New Roman"/>
          <w:b/>
          <w:bCs/>
          <w:sz w:val="24"/>
          <w:szCs w:val="24"/>
        </w:rPr>
        <w:t>59</w:t>
      </w:r>
      <w:r w:rsidRPr="00387E92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5</w:t>
      </w:r>
      <w:r w:rsidRPr="00387E92">
        <w:rPr>
          <w:rFonts w:ascii="Times New Roman" w:hAnsi="Times New Roman" w:cs="Times New Roman"/>
          <w:b/>
          <w:bCs/>
          <w:sz w:val="24"/>
          <w:szCs w:val="24"/>
        </w:rPr>
        <w:t>. Patsiendi elulõpu tahteavaldus</w:t>
      </w:r>
    </w:p>
    <w:p w:rsidR="00CD3082" w:rsidP="00387E92" w:rsidRDefault="00CD3082" w14:paraId="11BCBDB6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1A6503" w:rsidR="009C46B6" w:rsidP="00387E92" w:rsidRDefault="005D78FF" w14:paraId="49D018B1" w14:textId="408D8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commentRangeStart w:id="9"/>
      <w:r w:rsidRPr="09078858">
        <w:rPr>
          <w:rFonts w:ascii="Times New Roman" w:hAnsi="Times New Roman" w:cs="Times New Roman"/>
          <w:sz w:val="24"/>
          <w:szCs w:val="24"/>
        </w:rPr>
        <w:t xml:space="preserve">(1) Patsiendi elulõpu tahteavaldus </w:t>
      </w:r>
      <w:r w:rsidR="00436C23">
        <w:rPr>
          <w:rFonts w:ascii="Times New Roman" w:hAnsi="Times New Roman" w:cs="Times New Roman"/>
          <w:sz w:val="24"/>
          <w:szCs w:val="24"/>
        </w:rPr>
        <w:t>(</w:t>
      </w:r>
      <w:r w:rsidR="00BF1BE6">
        <w:rPr>
          <w:rFonts w:ascii="Times New Roman" w:hAnsi="Times New Roman" w:cs="Times New Roman"/>
          <w:sz w:val="24"/>
          <w:szCs w:val="24"/>
        </w:rPr>
        <w:t xml:space="preserve">edaspidi </w:t>
      </w:r>
      <w:r w:rsidRPr="00D77532" w:rsidR="00436C23">
        <w:rPr>
          <w:rFonts w:ascii="Times New Roman" w:hAnsi="Times New Roman" w:cs="Times New Roman"/>
          <w:i/>
          <w:sz w:val="24"/>
          <w:szCs w:val="24"/>
        </w:rPr>
        <w:t>elulõpu tahteavaldus</w:t>
      </w:r>
      <w:r w:rsidR="00436C23">
        <w:rPr>
          <w:rFonts w:ascii="Times New Roman" w:hAnsi="Times New Roman" w:cs="Times New Roman"/>
          <w:sz w:val="24"/>
          <w:szCs w:val="24"/>
        </w:rPr>
        <w:t>)</w:t>
      </w:r>
      <w:r w:rsidRPr="09078858">
        <w:rPr>
          <w:rFonts w:ascii="Times New Roman" w:hAnsi="Times New Roman" w:cs="Times New Roman"/>
          <w:sz w:val="24"/>
          <w:szCs w:val="24"/>
        </w:rPr>
        <w:t xml:space="preserve"> on vabatahtlik dokument, mille isik koostab juhuks, kui ta satub tulevikus otsusevõimetusse seisundisse ning</w:t>
      </w:r>
      <w:r w:rsidRPr="09078858" w:rsidR="00525ECF">
        <w:rPr>
          <w:rFonts w:ascii="Times New Roman" w:hAnsi="Times New Roman" w:cs="Times New Roman"/>
          <w:sz w:val="24"/>
          <w:szCs w:val="24"/>
        </w:rPr>
        <w:t xml:space="preserve"> millega</w:t>
      </w:r>
      <w:r w:rsidRPr="09078858">
        <w:rPr>
          <w:rFonts w:ascii="Times New Roman" w:hAnsi="Times New Roman" w:cs="Times New Roman"/>
          <w:sz w:val="24"/>
          <w:szCs w:val="24"/>
        </w:rPr>
        <w:t xml:space="preserve"> </w:t>
      </w:r>
      <w:r w:rsidRPr="09078858" w:rsidR="005D2DBF">
        <w:rPr>
          <w:rFonts w:ascii="Times New Roman" w:hAnsi="Times New Roman" w:cs="Times New Roman"/>
          <w:sz w:val="24"/>
          <w:szCs w:val="24"/>
        </w:rPr>
        <w:t>ta</w:t>
      </w:r>
      <w:r w:rsidRPr="09078858">
        <w:rPr>
          <w:rFonts w:ascii="Times New Roman" w:hAnsi="Times New Roman" w:cs="Times New Roman"/>
          <w:sz w:val="24"/>
          <w:szCs w:val="24"/>
        </w:rPr>
        <w:t xml:space="preserve"> avaldab tahet loobuda </w:t>
      </w:r>
      <w:r w:rsidRPr="09078858" w:rsidR="006E4339">
        <w:rPr>
          <w:rFonts w:ascii="Times New Roman" w:hAnsi="Times New Roman" w:cs="Times New Roman"/>
          <w:sz w:val="24"/>
          <w:szCs w:val="24"/>
        </w:rPr>
        <w:t xml:space="preserve">käesoleva </w:t>
      </w:r>
      <w:r w:rsidRPr="09078858" w:rsidR="00504DAA">
        <w:rPr>
          <w:rFonts w:ascii="Times New Roman" w:hAnsi="Times New Roman" w:cs="Times New Roman"/>
          <w:sz w:val="24"/>
          <w:szCs w:val="24"/>
        </w:rPr>
        <w:t>paragrahvi</w:t>
      </w:r>
      <w:r w:rsidRPr="09078858" w:rsidR="00D8379A">
        <w:rPr>
          <w:rFonts w:ascii="Times New Roman" w:hAnsi="Times New Roman" w:cs="Times New Roman"/>
          <w:sz w:val="24"/>
          <w:szCs w:val="24"/>
        </w:rPr>
        <w:t xml:space="preserve"> </w:t>
      </w:r>
      <w:r w:rsidRPr="09078858" w:rsidR="006E4339">
        <w:rPr>
          <w:rFonts w:ascii="Times New Roman" w:hAnsi="Times New Roman" w:cs="Times New Roman"/>
          <w:sz w:val="24"/>
          <w:szCs w:val="24"/>
        </w:rPr>
        <w:t xml:space="preserve">lõike </w:t>
      </w:r>
      <w:r w:rsidRPr="09078858" w:rsidR="00504DAA">
        <w:rPr>
          <w:rFonts w:ascii="Times New Roman" w:hAnsi="Times New Roman" w:cs="Times New Roman"/>
          <w:sz w:val="24"/>
          <w:szCs w:val="24"/>
        </w:rPr>
        <w:t>4</w:t>
      </w:r>
      <w:r w:rsidRPr="09078858" w:rsidR="00D8379A">
        <w:rPr>
          <w:rFonts w:ascii="Times New Roman" w:hAnsi="Times New Roman" w:cs="Times New Roman"/>
          <w:sz w:val="24"/>
          <w:szCs w:val="24"/>
        </w:rPr>
        <w:t xml:space="preserve"> </w:t>
      </w:r>
      <w:r w:rsidRPr="09078858" w:rsidR="006E4339">
        <w:rPr>
          <w:rFonts w:ascii="Times New Roman" w:hAnsi="Times New Roman" w:cs="Times New Roman"/>
          <w:sz w:val="24"/>
          <w:szCs w:val="24"/>
        </w:rPr>
        <w:t xml:space="preserve">alusel kehtestatud määruses </w:t>
      </w:r>
      <w:del w:author="Kärt Voor - JUSTDIGI" w:date="2024-12-19T14:07:00Z" w16du:dateUtc="2024-12-19T12:07:00Z" w:id="10">
        <w:r w:rsidRPr="09078858" w:rsidDel="00D46076" w:rsidR="006E4339">
          <w:rPr>
            <w:rFonts w:ascii="Times New Roman" w:hAnsi="Times New Roman" w:cs="Times New Roman"/>
            <w:sz w:val="24"/>
            <w:szCs w:val="24"/>
          </w:rPr>
          <w:delText>kindlaks määratud</w:delText>
        </w:r>
      </w:del>
      <w:ins w:author="Kärt Voor - JUSTDIGI" w:date="2024-12-19T14:07:00Z" w16du:dateUtc="2024-12-19T12:07:00Z" w:id="11">
        <w:r w:rsidR="00D46076">
          <w:rPr>
            <w:rFonts w:ascii="Times New Roman" w:hAnsi="Times New Roman" w:cs="Times New Roman"/>
            <w:sz w:val="24"/>
            <w:szCs w:val="24"/>
          </w:rPr>
          <w:t>loetletud</w:t>
        </w:r>
      </w:ins>
      <w:r w:rsidRPr="09078858" w:rsidR="006E4339"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12"/>
      <w:r w:rsidRPr="09078858" w:rsidR="006E4339">
        <w:rPr>
          <w:rFonts w:ascii="Times New Roman" w:hAnsi="Times New Roman" w:cs="Times New Roman"/>
          <w:sz w:val="24"/>
          <w:szCs w:val="24"/>
        </w:rPr>
        <w:t>tervishoiuteenuste</w:t>
      </w:r>
      <w:ins w:author="Kärt Voor - JUSTDIGI" w:date="2024-12-19T14:08:00Z" w16du:dateUtc="2024-12-19T12:08:00Z" w:id="13">
        <w:r w:rsidR="00CB5871">
          <w:rPr>
            <w:rFonts w:ascii="Times New Roman" w:hAnsi="Times New Roman" w:cs="Times New Roman"/>
            <w:sz w:val="24"/>
            <w:szCs w:val="24"/>
          </w:rPr>
          <w:t xml:space="preserve"> ja raviprotseduuride</w:t>
        </w:r>
      </w:ins>
      <w:r w:rsidRPr="09078858" w:rsidR="006E4339">
        <w:rPr>
          <w:rFonts w:ascii="Times New Roman" w:hAnsi="Times New Roman" w:cs="Times New Roman"/>
          <w:sz w:val="24"/>
          <w:szCs w:val="24"/>
        </w:rPr>
        <w:t xml:space="preserve">, </w:t>
      </w:r>
      <w:commentRangeEnd w:id="12"/>
      <w:r w:rsidR="00B344FD">
        <w:rPr>
          <w:rStyle w:val="Kommentaariviide"/>
          <w:kern w:val="0"/>
          <w14:ligatures w14:val="none"/>
        </w:rPr>
        <w:commentReference w:id="12"/>
      </w:r>
      <w:r w:rsidRPr="09078858" w:rsidR="006E4339">
        <w:rPr>
          <w:rFonts w:ascii="Times New Roman" w:hAnsi="Times New Roman" w:cs="Times New Roman"/>
          <w:sz w:val="24"/>
          <w:szCs w:val="24"/>
        </w:rPr>
        <w:t xml:space="preserve">mida oleks osutatud </w:t>
      </w:r>
      <w:r w:rsidRPr="09078858" w:rsidR="00F44115">
        <w:rPr>
          <w:rFonts w:ascii="Times New Roman" w:hAnsi="Times New Roman" w:cs="Times New Roman"/>
          <w:sz w:val="24"/>
          <w:szCs w:val="24"/>
        </w:rPr>
        <w:t xml:space="preserve">isikule pöördumatus terviseseisundis, osutamisest. Pöördumatu terviseseisund peab olema selline, </w:t>
      </w:r>
      <w:r w:rsidRPr="09078858" w:rsidR="0025668C">
        <w:rPr>
          <w:rFonts w:ascii="Times New Roman" w:hAnsi="Times New Roman" w:cs="Times New Roman"/>
          <w:sz w:val="24"/>
          <w:szCs w:val="24"/>
        </w:rPr>
        <w:t>millest</w:t>
      </w:r>
      <w:r w:rsidRPr="09078858" w:rsidR="004D516B">
        <w:rPr>
          <w:rFonts w:ascii="Times New Roman" w:hAnsi="Times New Roman" w:cs="Times New Roman"/>
          <w:sz w:val="24"/>
          <w:szCs w:val="24"/>
        </w:rPr>
        <w:t xml:space="preserve"> paranemise </w:t>
      </w:r>
      <w:r w:rsidRPr="09078858" w:rsidR="004703CD">
        <w:rPr>
          <w:rFonts w:ascii="Times New Roman" w:hAnsi="Times New Roman" w:cs="Times New Roman"/>
          <w:sz w:val="24"/>
          <w:szCs w:val="24"/>
        </w:rPr>
        <w:t>võimalus</w:t>
      </w:r>
      <w:r w:rsidRPr="09078858" w:rsidR="004D516B">
        <w:rPr>
          <w:rFonts w:ascii="Times New Roman" w:hAnsi="Times New Roman" w:cs="Times New Roman"/>
          <w:sz w:val="24"/>
          <w:szCs w:val="24"/>
        </w:rPr>
        <w:t xml:space="preserve"> on vähetõenäoline</w:t>
      </w:r>
      <w:r w:rsidRPr="09078858" w:rsidR="0025668C">
        <w:rPr>
          <w:rFonts w:ascii="Times New Roman" w:hAnsi="Times New Roman" w:cs="Times New Roman"/>
          <w:sz w:val="24"/>
          <w:szCs w:val="24"/>
        </w:rPr>
        <w:t xml:space="preserve"> </w:t>
      </w:r>
      <w:r w:rsidRPr="09078858" w:rsidR="00F44115">
        <w:rPr>
          <w:rFonts w:ascii="Times New Roman" w:hAnsi="Times New Roman" w:cs="Times New Roman"/>
          <w:sz w:val="24"/>
          <w:szCs w:val="24"/>
        </w:rPr>
        <w:t xml:space="preserve">ja millega kaasneb </w:t>
      </w:r>
      <w:r w:rsidRPr="09078858" w:rsidR="00E27F99">
        <w:rPr>
          <w:rFonts w:ascii="Times New Roman" w:hAnsi="Times New Roman" w:cs="Times New Roman"/>
          <w:sz w:val="24"/>
          <w:szCs w:val="24"/>
        </w:rPr>
        <w:t>püsiv</w:t>
      </w:r>
      <w:r w:rsidRPr="09078858" w:rsidDel="00E27F99">
        <w:rPr>
          <w:rFonts w:ascii="Times New Roman" w:hAnsi="Times New Roman" w:cs="Times New Roman"/>
          <w:sz w:val="24"/>
          <w:szCs w:val="24"/>
        </w:rPr>
        <w:t>alt</w:t>
      </w:r>
      <w:r w:rsidRPr="09078858" w:rsidR="00E27F99">
        <w:rPr>
          <w:rFonts w:ascii="Times New Roman" w:hAnsi="Times New Roman" w:cs="Times New Roman"/>
          <w:sz w:val="24"/>
          <w:szCs w:val="24"/>
        </w:rPr>
        <w:t xml:space="preserve"> </w:t>
      </w:r>
      <w:r w:rsidRPr="09078858" w:rsidR="00F44115">
        <w:rPr>
          <w:rFonts w:ascii="Times New Roman" w:hAnsi="Times New Roman" w:cs="Times New Roman"/>
          <w:sz w:val="24"/>
          <w:szCs w:val="24"/>
        </w:rPr>
        <w:t>elukvaliteet, mida isik ei soovi.</w:t>
      </w:r>
      <w:r w:rsidRPr="09078858" w:rsidR="00740A2C">
        <w:rPr>
          <w:rFonts w:ascii="Times New Roman" w:hAnsi="Times New Roman" w:cs="Times New Roman"/>
          <w:sz w:val="24"/>
          <w:szCs w:val="24"/>
        </w:rPr>
        <w:t xml:space="preserve"> </w:t>
      </w:r>
      <w:r w:rsidRPr="09078858" w:rsidR="00F44115">
        <w:rPr>
          <w:rFonts w:ascii="Times New Roman" w:hAnsi="Times New Roman" w:cs="Times New Roman"/>
          <w:sz w:val="24"/>
          <w:szCs w:val="24"/>
        </w:rPr>
        <w:t>Terviseseisundit leevendavast tervishoiuteenusest</w:t>
      </w:r>
      <w:ins w:author="Kärt Voor - JUSTDIGI" w:date="2024-12-19T14:08:00Z" w16du:dateUtc="2024-12-19T12:08:00Z" w:id="14">
        <w:r w:rsidR="00B344FD">
          <w:rPr>
            <w:rFonts w:ascii="Times New Roman" w:hAnsi="Times New Roman" w:cs="Times New Roman"/>
            <w:sz w:val="24"/>
            <w:szCs w:val="24"/>
          </w:rPr>
          <w:t xml:space="preserve"> ja raviprotseduurist</w:t>
        </w:r>
      </w:ins>
      <w:r w:rsidRPr="09078858" w:rsidR="00F44115">
        <w:rPr>
          <w:rFonts w:ascii="Times New Roman" w:hAnsi="Times New Roman" w:cs="Times New Roman"/>
          <w:sz w:val="24"/>
          <w:szCs w:val="24"/>
        </w:rPr>
        <w:t xml:space="preserve"> loobumine ei ole võimalik.</w:t>
      </w:r>
      <w:r w:rsidRPr="09078858" w:rsidR="00B37E8F">
        <w:rPr>
          <w:rFonts w:ascii="Times New Roman" w:hAnsi="Times New Roman" w:cs="Times New Roman"/>
          <w:sz w:val="24"/>
          <w:szCs w:val="24"/>
        </w:rPr>
        <w:t xml:space="preserve"> </w:t>
      </w:r>
      <w:commentRangeEnd w:id="9"/>
      <w:r w:rsidR="005D4D08">
        <w:rPr>
          <w:rStyle w:val="Kommentaariviide"/>
          <w:kern w:val="0"/>
          <w14:ligatures w14:val="none"/>
        </w:rPr>
        <w:commentReference w:id="9"/>
      </w:r>
    </w:p>
    <w:p w:rsidR="00F44115" w:rsidP="00387E92" w:rsidRDefault="00F44115" w14:paraId="0C266D51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7240" w:rsidP="00187240" w:rsidRDefault="00187240" w14:paraId="797D03CA" w14:textId="72234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commentRangeStart w:id="15"/>
      <w:r w:rsidRPr="7027B5F5">
        <w:rPr>
          <w:rFonts w:ascii="Times New Roman" w:hAnsi="Times New Roman" w:cs="Times New Roman"/>
          <w:sz w:val="24"/>
          <w:szCs w:val="24"/>
        </w:rPr>
        <w:t>(</w:t>
      </w:r>
      <w:r w:rsidRPr="7027B5F5" w:rsidR="001C3208">
        <w:rPr>
          <w:rFonts w:ascii="Times New Roman" w:hAnsi="Times New Roman" w:cs="Times New Roman"/>
          <w:sz w:val="24"/>
          <w:szCs w:val="24"/>
        </w:rPr>
        <w:t>2</w:t>
      </w:r>
      <w:r w:rsidRPr="7027B5F5">
        <w:rPr>
          <w:rFonts w:ascii="Times New Roman" w:hAnsi="Times New Roman" w:cs="Times New Roman"/>
          <w:sz w:val="24"/>
          <w:szCs w:val="24"/>
        </w:rPr>
        <w:t xml:space="preserve">) Elulõpu tahteavalduses võib isik väljendada </w:t>
      </w:r>
      <w:r w:rsidRPr="7027B5F5" w:rsidR="003F5ECE">
        <w:rPr>
          <w:rFonts w:ascii="Times New Roman" w:hAnsi="Times New Roman" w:cs="Times New Roman"/>
          <w:sz w:val="24"/>
          <w:szCs w:val="24"/>
        </w:rPr>
        <w:t xml:space="preserve">lisaks käesoleva paragrahvi lõikes 1 nimetatule </w:t>
      </w:r>
      <w:r w:rsidRPr="7027B5F5">
        <w:rPr>
          <w:rFonts w:ascii="Times New Roman" w:hAnsi="Times New Roman" w:cs="Times New Roman"/>
          <w:sz w:val="24"/>
          <w:szCs w:val="24"/>
        </w:rPr>
        <w:t>raviga mitteseotud elulõpu juhised ja eelistused.</w:t>
      </w:r>
      <w:r w:rsidRPr="7027B5F5" w:rsidR="00E82D80">
        <w:rPr>
          <w:rFonts w:ascii="Times New Roman" w:hAnsi="Times New Roman" w:cs="Times New Roman"/>
          <w:sz w:val="24"/>
          <w:szCs w:val="24"/>
        </w:rPr>
        <w:t xml:space="preserve"> Need ei ole tervishoiuteenuse osutajale siduvad</w:t>
      </w:r>
      <w:commentRangeEnd w:id="15"/>
      <w:r w:rsidR="008437C1">
        <w:rPr>
          <w:rStyle w:val="Kommentaariviide"/>
          <w:kern w:val="0"/>
          <w14:ligatures w14:val="none"/>
        </w:rPr>
        <w:commentReference w:id="15"/>
      </w:r>
      <w:r w:rsidRPr="7027B5F5" w:rsidR="002806C2">
        <w:rPr>
          <w:rFonts w:ascii="Times New Roman" w:hAnsi="Times New Roman" w:cs="Times New Roman"/>
          <w:sz w:val="24"/>
          <w:szCs w:val="24"/>
        </w:rPr>
        <w:t>.</w:t>
      </w:r>
    </w:p>
    <w:p w:rsidR="001C3208" w:rsidP="001C3208" w:rsidRDefault="001C3208" w14:paraId="4EB533CB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7338" w:rsidP="001C3208" w:rsidRDefault="001C3208" w14:paraId="0B531F3A" w14:textId="18F692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 Elulõpu tahteavaldus on täht</w:t>
      </w:r>
      <w:r w:rsidR="002D13C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jatu. </w:t>
      </w:r>
    </w:p>
    <w:p w:rsidR="006812C3" w:rsidP="001C3208" w:rsidRDefault="006812C3" w14:paraId="7599B2C4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2C3" w:rsidP="001C3208" w:rsidRDefault="006812C3" w14:paraId="5D5BC76D" w14:textId="692A96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commentRangeStart w:id="16"/>
      <w:r w:rsidRPr="09078858">
        <w:rPr>
          <w:rFonts w:ascii="Times New Roman" w:hAnsi="Times New Roman" w:cs="Times New Roman"/>
          <w:sz w:val="24"/>
          <w:szCs w:val="24"/>
        </w:rPr>
        <w:t>(4) Tervishoiuteenuste ja raviprotseduuride loetelu, millest saab pöördumatute seisundite puhul keelduda</w:t>
      </w:r>
      <w:r w:rsidRPr="09078858" w:rsidR="00D07223">
        <w:rPr>
          <w:rFonts w:ascii="Times New Roman" w:hAnsi="Times New Roman" w:cs="Times New Roman"/>
          <w:sz w:val="24"/>
          <w:szCs w:val="24"/>
        </w:rPr>
        <w:t>,</w:t>
      </w:r>
      <w:r w:rsidRPr="09078858" w:rsidR="008E58BA">
        <w:rPr>
          <w:rFonts w:ascii="Times New Roman" w:hAnsi="Times New Roman" w:cs="Times New Roman"/>
          <w:sz w:val="24"/>
          <w:szCs w:val="24"/>
        </w:rPr>
        <w:t xml:space="preserve"> kehtestab valdkonna eest vastutav minister</w:t>
      </w:r>
      <w:r w:rsidRPr="09078858" w:rsidR="3FB9EE0D">
        <w:rPr>
          <w:rFonts w:ascii="Times New Roman" w:hAnsi="Times New Roman" w:cs="Times New Roman"/>
          <w:sz w:val="24"/>
          <w:szCs w:val="24"/>
        </w:rPr>
        <w:t xml:space="preserve"> määrusega</w:t>
      </w:r>
      <w:r w:rsidRPr="09078858" w:rsidR="008E58BA">
        <w:rPr>
          <w:rFonts w:ascii="Times New Roman" w:hAnsi="Times New Roman" w:cs="Times New Roman"/>
          <w:sz w:val="24"/>
          <w:szCs w:val="24"/>
        </w:rPr>
        <w:t>.</w:t>
      </w:r>
      <w:commentRangeEnd w:id="16"/>
      <w:r w:rsidR="00611EEA">
        <w:rPr>
          <w:rStyle w:val="Kommentaariviide"/>
          <w:kern w:val="0"/>
          <w14:ligatures w14:val="none"/>
        </w:rPr>
        <w:commentReference w:id="16"/>
      </w:r>
    </w:p>
    <w:p w:rsidR="00387E92" w:rsidP="00387E92" w:rsidRDefault="00387E92" w14:paraId="7B9052BD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387E92" w:rsidR="00387E92" w:rsidP="00387E92" w:rsidRDefault="00387E92" w14:paraId="5C1A064E" w14:textId="01B42CF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87E92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EA6AE2">
        <w:rPr>
          <w:rFonts w:ascii="Times New Roman" w:hAnsi="Times New Roman" w:cs="Times New Roman"/>
          <w:b/>
          <w:bCs/>
          <w:sz w:val="24"/>
          <w:szCs w:val="24"/>
        </w:rPr>
        <w:t>59</w:t>
      </w:r>
      <w:r w:rsidRPr="00387E92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6</w:t>
      </w:r>
      <w:r w:rsidRPr="00387E92">
        <w:rPr>
          <w:rFonts w:ascii="Times New Roman" w:hAnsi="Times New Roman" w:cs="Times New Roman"/>
          <w:b/>
          <w:bCs/>
          <w:sz w:val="24"/>
          <w:szCs w:val="24"/>
        </w:rPr>
        <w:t>. Elulõpu tahteavalduse koostaja</w:t>
      </w:r>
    </w:p>
    <w:p w:rsidR="00387E92" w:rsidP="00387E92" w:rsidRDefault="00387E92" w14:paraId="7630E886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7E92" w:rsidP="00387E92" w:rsidRDefault="00387E92" w14:paraId="5F7734CF" w14:textId="2E16C9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Elulõpu tahteavalduse võib koostada teo- ja otsusevõimeline isik.</w:t>
      </w:r>
    </w:p>
    <w:p w:rsidR="00387E92" w:rsidP="00387E92" w:rsidRDefault="00387E92" w14:paraId="1F6C4C13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7E92" w:rsidP="00387E92" w:rsidRDefault="00387E92" w14:paraId="41709DE0" w14:textId="42B17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9078858">
        <w:rPr>
          <w:rFonts w:ascii="Times New Roman" w:hAnsi="Times New Roman" w:cs="Times New Roman"/>
          <w:sz w:val="24"/>
          <w:szCs w:val="24"/>
        </w:rPr>
        <w:lastRenderedPageBreak/>
        <w:t>(2) Elulõpu tahteavalduse võib koostada piiratud teovõimega vähemalt 1</w:t>
      </w:r>
      <w:r w:rsidRPr="09078858" w:rsidR="00D00CD3">
        <w:rPr>
          <w:rFonts w:ascii="Times New Roman" w:hAnsi="Times New Roman" w:cs="Times New Roman"/>
          <w:sz w:val="24"/>
          <w:szCs w:val="24"/>
        </w:rPr>
        <w:t>8</w:t>
      </w:r>
      <w:r w:rsidRPr="09078858">
        <w:rPr>
          <w:rFonts w:ascii="Times New Roman" w:hAnsi="Times New Roman" w:cs="Times New Roman"/>
          <w:sz w:val="24"/>
          <w:szCs w:val="24"/>
        </w:rPr>
        <w:t xml:space="preserve">-aastane otsusevõimeline isik, kes on teda nõustanud arsti hinnangul võimeline vastutustundlikult kaaluma selle dokumendi koostamise poolt- ja vastuargumente. </w:t>
      </w:r>
    </w:p>
    <w:p w:rsidR="00387E92" w:rsidP="00387E92" w:rsidRDefault="00387E92" w14:paraId="55069312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387E92" w:rsidR="00387E92" w:rsidP="00387E92" w:rsidRDefault="00387E92" w14:paraId="0A6FE870" w14:textId="6582257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87E92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EA6AE2">
        <w:rPr>
          <w:rFonts w:ascii="Times New Roman" w:hAnsi="Times New Roman" w:cs="Times New Roman"/>
          <w:b/>
          <w:bCs/>
          <w:sz w:val="24"/>
          <w:szCs w:val="24"/>
        </w:rPr>
        <w:t>59</w:t>
      </w:r>
      <w:r w:rsidRPr="0053555C" w:rsidR="0053555C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7</w:t>
      </w:r>
      <w:r w:rsidRPr="00387E92">
        <w:rPr>
          <w:rFonts w:ascii="Times New Roman" w:hAnsi="Times New Roman" w:cs="Times New Roman"/>
          <w:b/>
          <w:bCs/>
          <w:sz w:val="24"/>
          <w:szCs w:val="24"/>
        </w:rPr>
        <w:t>. Elulõpu tahteavalduse koostamine</w:t>
      </w:r>
      <w:r w:rsidR="005C646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B12F4">
        <w:rPr>
          <w:rFonts w:ascii="Times New Roman" w:hAnsi="Times New Roman" w:cs="Times New Roman"/>
          <w:b/>
          <w:bCs/>
          <w:sz w:val="24"/>
          <w:szCs w:val="24"/>
        </w:rPr>
        <w:t>ja jõustumine</w:t>
      </w:r>
    </w:p>
    <w:p w:rsidR="00387E92" w:rsidP="00387E92" w:rsidRDefault="00387E92" w14:paraId="1EAE73BA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6721" w:rsidP="00F23412" w:rsidRDefault="00F23412" w14:paraId="7537E1C4" w14:textId="0DEAE2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9078858">
        <w:rPr>
          <w:rFonts w:ascii="Times New Roman" w:hAnsi="Times New Roman" w:cs="Times New Roman"/>
          <w:sz w:val="24"/>
          <w:szCs w:val="24"/>
        </w:rPr>
        <w:t>(1) Elulõpu tahteavaldus</w:t>
      </w:r>
      <w:r w:rsidR="006576FA">
        <w:rPr>
          <w:rFonts w:ascii="Times New Roman" w:hAnsi="Times New Roman" w:cs="Times New Roman"/>
          <w:sz w:val="24"/>
          <w:szCs w:val="24"/>
        </w:rPr>
        <w:t>t</w:t>
      </w:r>
      <w:r w:rsidR="005C7FBA">
        <w:rPr>
          <w:rFonts w:ascii="Times New Roman" w:hAnsi="Times New Roman" w:cs="Times New Roman"/>
          <w:sz w:val="24"/>
          <w:szCs w:val="24"/>
        </w:rPr>
        <w:t>, v</w:t>
      </w:r>
      <w:r w:rsidR="008F0EF7">
        <w:rPr>
          <w:rFonts w:ascii="Times New Roman" w:hAnsi="Times New Roman" w:cs="Times New Roman"/>
          <w:sz w:val="24"/>
          <w:szCs w:val="24"/>
        </w:rPr>
        <w:t xml:space="preserve">älja arvatud </w:t>
      </w:r>
      <w:ins w:author="Kärt Voor - JUSTDIGI" w:date="2024-12-20T10:41:00Z" w16du:dateUtc="2024-12-20T08:41:00Z" w:id="17">
        <w:r w:rsidR="00F60DC2">
          <w:rPr>
            <w:rFonts w:ascii="Times New Roman" w:hAnsi="Times New Roman" w:cs="Times New Roman"/>
            <w:sz w:val="24"/>
            <w:szCs w:val="24"/>
          </w:rPr>
          <w:t>käesoleva seaduse § 59</w:t>
        </w:r>
        <w:r w:rsidRPr="00F60DC2" w:rsidR="00F60DC2">
          <w:rPr>
            <w:rFonts w:ascii="Times New Roman" w:hAnsi="Times New Roman" w:cs="Times New Roman"/>
            <w:sz w:val="24"/>
            <w:szCs w:val="24"/>
            <w:vertAlign w:val="superscript"/>
            <w:rPrChange w:author="Kärt Voor - JUSTDIGI" w:date="2024-12-20T10:41:00Z" w16du:dateUtc="2024-12-20T08:41:00Z" w:id="18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5</w:t>
        </w:r>
        <w:r w:rsidR="00F60DC2">
          <w:rPr>
            <w:rFonts w:ascii="Times New Roman" w:hAnsi="Times New Roman" w:cs="Times New Roman"/>
            <w:sz w:val="24"/>
            <w:szCs w:val="24"/>
          </w:rPr>
          <w:t xml:space="preserve"> lõikes 2 nimetatud </w:t>
        </w:r>
      </w:ins>
      <w:r w:rsidR="008F0EF7">
        <w:rPr>
          <w:rFonts w:ascii="Times New Roman" w:hAnsi="Times New Roman" w:cs="Times New Roman"/>
          <w:sz w:val="24"/>
          <w:szCs w:val="24"/>
        </w:rPr>
        <w:t>elulõpu juhiseid ja eelistusi,</w:t>
      </w:r>
      <w:r w:rsidR="006576FA">
        <w:rPr>
          <w:rFonts w:ascii="Times New Roman" w:hAnsi="Times New Roman" w:cs="Times New Roman"/>
          <w:sz w:val="24"/>
          <w:szCs w:val="24"/>
        </w:rPr>
        <w:t xml:space="preserve"> saab</w:t>
      </w:r>
      <w:r w:rsidRPr="09078858">
        <w:rPr>
          <w:rFonts w:ascii="Times New Roman" w:hAnsi="Times New Roman" w:cs="Times New Roman"/>
          <w:sz w:val="24"/>
          <w:szCs w:val="24"/>
        </w:rPr>
        <w:t xml:space="preserve"> </w:t>
      </w:r>
      <w:r w:rsidRPr="009951B6" w:rsidR="00AF10A6">
        <w:rPr>
          <w:rFonts w:ascii="Times New Roman" w:hAnsi="Times New Roman" w:cs="Times New Roman"/>
          <w:sz w:val="24"/>
          <w:szCs w:val="24"/>
        </w:rPr>
        <w:t xml:space="preserve">koostada </w:t>
      </w:r>
      <w:r w:rsidRPr="09078858">
        <w:rPr>
          <w:rFonts w:ascii="Times New Roman" w:hAnsi="Times New Roman" w:cs="Times New Roman"/>
          <w:sz w:val="24"/>
          <w:szCs w:val="24"/>
        </w:rPr>
        <w:t xml:space="preserve">arsti nõustamisel. </w:t>
      </w:r>
      <w:r w:rsidRPr="09078858" w:rsidR="003F5ECE">
        <w:rPr>
          <w:rFonts w:ascii="Times New Roman" w:hAnsi="Times New Roman" w:cs="Times New Roman"/>
          <w:sz w:val="24"/>
          <w:szCs w:val="24"/>
        </w:rPr>
        <w:t>Nõustamisel selgita</w:t>
      </w:r>
      <w:r w:rsidRPr="09078858" w:rsidR="00185B71">
        <w:rPr>
          <w:rFonts w:ascii="Times New Roman" w:hAnsi="Times New Roman" w:cs="Times New Roman"/>
          <w:sz w:val="24"/>
          <w:szCs w:val="24"/>
        </w:rPr>
        <w:t xml:space="preserve">b arst isikule elulõpu tahteavalduse olemust, pöördumatuid haigusseisundeid ning </w:t>
      </w:r>
      <w:r w:rsidRPr="09078858" w:rsidR="00DB63A5">
        <w:rPr>
          <w:rFonts w:ascii="Times New Roman" w:hAnsi="Times New Roman" w:cs="Times New Roman"/>
          <w:sz w:val="24"/>
          <w:szCs w:val="24"/>
        </w:rPr>
        <w:t>raviviiside sisu</w:t>
      </w:r>
      <w:r w:rsidR="00211103">
        <w:rPr>
          <w:rFonts w:ascii="Times New Roman" w:hAnsi="Times New Roman" w:cs="Times New Roman"/>
          <w:sz w:val="24"/>
          <w:szCs w:val="24"/>
        </w:rPr>
        <w:t xml:space="preserve">. Samuti </w:t>
      </w:r>
      <w:r w:rsidR="00721E80">
        <w:rPr>
          <w:rFonts w:ascii="Times New Roman" w:hAnsi="Times New Roman" w:cs="Times New Roman"/>
          <w:sz w:val="24"/>
          <w:szCs w:val="24"/>
        </w:rPr>
        <w:t xml:space="preserve">selgitab arst tervishoiuteenustest </w:t>
      </w:r>
      <w:r w:rsidRPr="09078858" w:rsidR="00DB63A5">
        <w:rPr>
          <w:rFonts w:ascii="Times New Roman" w:hAnsi="Times New Roman" w:cs="Times New Roman"/>
          <w:sz w:val="24"/>
          <w:szCs w:val="24"/>
        </w:rPr>
        <w:t xml:space="preserve">loobumise võimalikke tagajärgi. </w:t>
      </w:r>
    </w:p>
    <w:p w:rsidR="00796721" w:rsidP="00F23412" w:rsidRDefault="00796721" w14:paraId="726D25FD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1B4CE0" w:rsidR="00F23412" w:rsidP="00F23412" w:rsidRDefault="00796721" w14:paraId="0FCC4174" w14:textId="7430E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8F0EF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9078858" w:rsidR="00F33F15">
        <w:rPr>
          <w:rFonts w:ascii="Times New Roman" w:hAnsi="Times New Roman" w:cs="Times New Roman"/>
          <w:sz w:val="24"/>
          <w:szCs w:val="24"/>
        </w:rPr>
        <w:t xml:space="preserve">Arst kinnitab </w:t>
      </w:r>
      <w:r w:rsidR="00BD6066">
        <w:rPr>
          <w:rFonts w:ascii="Times New Roman" w:hAnsi="Times New Roman" w:cs="Times New Roman"/>
          <w:sz w:val="24"/>
          <w:szCs w:val="24"/>
        </w:rPr>
        <w:t xml:space="preserve">käesoleva paragrahvi lõikes 1 nimetatud </w:t>
      </w:r>
      <w:r w:rsidRPr="09078858" w:rsidR="00F33F15">
        <w:rPr>
          <w:rFonts w:ascii="Times New Roman" w:hAnsi="Times New Roman" w:cs="Times New Roman"/>
          <w:sz w:val="24"/>
          <w:szCs w:val="24"/>
        </w:rPr>
        <w:t xml:space="preserve">nõustamise </w:t>
      </w:r>
      <w:r w:rsidRPr="09078858" w:rsidR="005F3E9C">
        <w:rPr>
          <w:rFonts w:ascii="Times New Roman" w:hAnsi="Times New Roman" w:cs="Times New Roman"/>
          <w:sz w:val="24"/>
          <w:szCs w:val="24"/>
        </w:rPr>
        <w:t>tervise infosüsteemi vahendusel</w:t>
      </w:r>
      <w:r w:rsidR="002149F5">
        <w:rPr>
          <w:rFonts w:ascii="Times New Roman" w:hAnsi="Times New Roman" w:cs="Times New Roman"/>
          <w:sz w:val="24"/>
          <w:szCs w:val="24"/>
        </w:rPr>
        <w:t>,</w:t>
      </w:r>
      <w:r w:rsidR="00BD6066">
        <w:rPr>
          <w:rFonts w:ascii="Times New Roman" w:hAnsi="Times New Roman" w:cs="Times New Roman"/>
          <w:sz w:val="24"/>
          <w:szCs w:val="24"/>
        </w:rPr>
        <w:t xml:space="preserve"> esitades </w:t>
      </w:r>
      <w:r w:rsidR="00E843EC">
        <w:rPr>
          <w:rFonts w:ascii="Times New Roman" w:hAnsi="Times New Roman" w:cs="Times New Roman"/>
          <w:sz w:val="24"/>
          <w:szCs w:val="24"/>
        </w:rPr>
        <w:t xml:space="preserve">elulõpu tahteavalduse </w:t>
      </w:r>
      <w:r w:rsidR="00BD6066">
        <w:rPr>
          <w:rFonts w:ascii="Times New Roman" w:hAnsi="Times New Roman" w:cs="Times New Roman"/>
          <w:sz w:val="24"/>
          <w:szCs w:val="24"/>
        </w:rPr>
        <w:t>andmed käesoleva seaduse § 59</w:t>
      </w:r>
      <w:r w:rsidRPr="00D929D3" w:rsidR="00BD606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D6066"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19"/>
      <w:r w:rsidR="00BD6066">
        <w:rPr>
          <w:rFonts w:ascii="Times New Roman" w:hAnsi="Times New Roman" w:cs="Times New Roman"/>
          <w:sz w:val="24"/>
          <w:szCs w:val="24"/>
        </w:rPr>
        <w:t>lõike</w:t>
      </w:r>
      <w:r w:rsidR="0077618F">
        <w:rPr>
          <w:rFonts w:ascii="Times New Roman" w:hAnsi="Times New Roman" w:cs="Times New Roman"/>
          <w:sz w:val="24"/>
          <w:szCs w:val="24"/>
        </w:rPr>
        <w:t xml:space="preserve"> 2 alusel </w:t>
      </w:r>
      <w:commentRangeEnd w:id="19"/>
      <w:r w:rsidR="00401F7E">
        <w:rPr>
          <w:rStyle w:val="Kommentaariviide"/>
          <w:kern w:val="0"/>
          <w14:ligatures w14:val="none"/>
        </w:rPr>
        <w:commentReference w:id="19"/>
      </w:r>
      <w:r w:rsidR="0077618F">
        <w:rPr>
          <w:rFonts w:ascii="Times New Roman" w:hAnsi="Times New Roman" w:cs="Times New Roman"/>
          <w:sz w:val="24"/>
          <w:szCs w:val="24"/>
        </w:rPr>
        <w:t>kehtestatud määruse andmekoosseisus</w:t>
      </w:r>
      <w:r w:rsidRPr="09078858" w:rsidR="005F3E9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23412" w:rsidP="001076AF" w:rsidRDefault="00F23412" w14:paraId="584D06FC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1DCC" w:rsidP="001076AF" w:rsidRDefault="001076AF" w14:paraId="1AB7A38D" w14:textId="6356A9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47688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 Elulõpu tahteavaldus koostatakse tervise infosüsteemi</w:t>
      </w:r>
      <w:r w:rsidR="00B25879">
        <w:rPr>
          <w:rFonts w:ascii="Times New Roman" w:hAnsi="Times New Roman" w:cs="Times New Roman"/>
          <w:sz w:val="24"/>
          <w:szCs w:val="24"/>
        </w:rPr>
        <w:t>s</w:t>
      </w:r>
      <w:r w:rsidR="00F93040">
        <w:rPr>
          <w:rFonts w:ascii="Times New Roman" w:hAnsi="Times New Roman" w:cs="Times New Roman"/>
          <w:sz w:val="24"/>
          <w:szCs w:val="24"/>
        </w:rPr>
        <w:t xml:space="preserve"> </w:t>
      </w:r>
      <w:r w:rsidR="00476884">
        <w:rPr>
          <w:rFonts w:ascii="Times New Roman" w:hAnsi="Times New Roman" w:cs="Times New Roman"/>
          <w:sz w:val="24"/>
          <w:szCs w:val="24"/>
        </w:rPr>
        <w:t>ja</w:t>
      </w:r>
      <w:r w:rsidR="000F70DC">
        <w:rPr>
          <w:rFonts w:ascii="Times New Roman" w:hAnsi="Times New Roman" w:cs="Times New Roman"/>
          <w:sz w:val="24"/>
          <w:szCs w:val="24"/>
        </w:rPr>
        <w:t xml:space="preserve"> </w:t>
      </w:r>
      <w:r w:rsidR="00F647E6">
        <w:rPr>
          <w:rFonts w:ascii="Times New Roman" w:hAnsi="Times New Roman" w:cs="Times New Roman"/>
          <w:sz w:val="24"/>
          <w:szCs w:val="24"/>
        </w:rPr>
        <w:t xml:space="preserve">lisatakse digitaalallkiri või </w:t>
      </w:r>
      <w:commentRangeStart w:id="20"/>
      <w:r w:rsidR="00F647E6">
        <w:rPr>
          <w:rFonts w:ascii="Times New Roman" w:hAnsi="Times New Roman" w:cs="Times New Roman"/>
          <w:sz w:val="24"/>
          <w:szCs w:val="24"/>
        </w:rPr>
        <w:t xml:space="preserve">arsti juures </w:t>
      </w:r>
      <w:commentRangeEnd w:id="20"/>
      <w:r w:rsidR="001F2DA1">
        <w:rPr>
          <w:rStyle w:val="Kommentaariviide"/>
          <w:kern w:val="0"/>
          <w14:ligatures w14:val="none"/>
        </w:rPr>
        <w:commentReference w:id="20"/>
      </w:r>
      <w:r w:rsidR="00F647E6">
        <w:rPr>
          <w:rFonts w:ascii="Times New Roman" w:hAnsi="Times New Roman" w:cs="Times New Roman"/>
          <w:sz w:val="24"/>
          <w:szCs w:val="24"/>
        </w:rPr>
        <w:t xml:space="preserve">ja </w:t>
      </w:r>
      <w:r w:rsidR="00C226C4">
        <w:rPr>
          <w:rFonts w:ascii="Times New Roman" w:hAnsi="Times New Roman" w:cs="Times New Roman"/>
          <w:sz w:val="24"/>
          <w:szCs w:val="24"/>
        </w:rPr>
        <w:t>allkirjastatakse omakäeliselt</w:t>
      </w:r>
      <w:r w:rsidR="00F647E6">
        <w:rPr>
          <w:rFonts w:ascii="Times New Roman" w:hAnsi="Times New Roman" w:cs="Times New Roman"/>
          <w:sz w:val="24"/>
          <w:szCs w:val="24"/>
        </w:rPr>
        <w:t>.</w:t>
      </w:r>
      <w:r w:rsidR="000D4E7D">
        <w:rPr>
          <w:rFonts w:ascii="Times New Roman" w:hAnsi="Times New Roman" w:cs="Times New Roman"/>
          <w:sz w:val="24"/>
          <w:szCs w:val="24"/>
        </w:rPr>
        <w:t xml:space="preserve"> Omakäeliselt allkirjastatu</w:t>
      </w:r>
      <w:r w:rsidR="002D4B85">
        <w:rPr>
          <w:rFonts w:ascii="Times New Roman" w:hAnsi="Times New Roman" w:cs="Times New Roman"/>
          <w:sz w:val="24"/>
          <w:szCs w:val="24"/>
        </w:rPr>
        <w:t>d elulõpu tahteavaldus</w:t>
      </w:r>
      <w:r w:rsidR="00341F64">
        <w:rPr>
          <w:rFonts w:ascii="Times New Roman" w:hAnsi="Times New Roman" w:cs="Times New Roman"/>
          <w:sz w:val="24"/>
          <w:szCs w:val="24"/>
        </w:rPr>
        <w:t>e</w:t>
      </w:r>
      <w:r w:rsidR="002D4B85">
        <w:rPr>
          <w:rFonts w:ascii="Times New Roman" w:hAnsi="Times New Roman" w:cs="Times New Roman"/>
          <w:sz w:val="24"/>
          <w:szCs w:val="24"/>
        </w:rPr>
        <w:t xml:space="preserve"> </w:t>
      </w:r>
      <w:r w:rsidR="003A4765">
        <w:rPr>
          <w:rFonts w:ascii="Times New Roman" w:hAnsi="Times New Roman" w:cs="Times New Roman"/>
          <w:sz w:val="24"/>
          <w:szCs w:val="24"/>
        </w:rPr>
        <w:t>sisesta</w:t>
      </w:r>
      <w:r w:rsidR="00341F64">
        <w:rPr>
          <w:rFonts w:ascii="Times New Roman" w:hAnsi="Times New Roman" w:cs="Times New Roman"/>
          <w:sz w:val="24"/>
          <w:szCs w:val="24"/>
        </w:rPr>
        <w:t>b arst</w:t>
      </w:r>
      <w:r w:rsidR="003A4765">
        <w:rPr>
          <w:rFonts w:ascii="Times New Roman" w:hAnsi="Times New Roman" w:cs="Times New Roman"/>
          <w:sz w:val="24"/>
          <w:szCs w:val="24"/>
        </w:rPr>
        <w:t xml:space="preserve"> </w:t>
      </w:r>
      <w:r w:rsidR="00DE2450">
        <w:rPr>
          <w:rFonts w:ascii="Times New Roman" w:hAnsi="Times New Roman" w:cs="Times New Roman"/>
          <w:sz w:val="24"/>
          <w:szCs w:val="24"/>
        </w:rPr>
        <w:t>tervise infosüsteemi</w:t>
      </w:r>
      <w:r w:rsidR="00F31269">
        <w:rPr>
          <w:rFonts w:ascii="Times New Roman" w:hAnsi="Times New Roman" w:cs="Times New Roman"/>
          <w:sz w:val="24"/>
          <w:szCs w:val="24"/>
        </w:rPr>
        <w:t xml:space="preserve"> käsitsi</w:t>
      </w:r>
      <w:r w:rsidR="003A4765">
        <w:rPr>
          <w:rFonts w:ascii="Times New Roman" w:hAnsi="Times New Roman" w:cs="Times New Roman"/>
          <w:sz w:val="24"/>
          <w:szCs w:val="24"/>
        </w:rPr>
        <w:t>.</w:t>
      </w:r>
      <w:r w:rsidR="004A77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0265" w:rsidP="00F80265" w:rsidRDefault="00F80265" w14:paraId="7DDE7CF4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0265" w:rsidP="00F80265" w:rsidRDefault="00F80265" w14:paraId="7F9442BC" w14:textId="0C60CC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47688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) Elulõpu tahteavaldus jõustub </w:t>
      </w:r>
      <w:r w:rsidR="007139E4">
        <w:rPr>
          <w:rFonts w:ascii="Times New Roman" w:hAnsi="Times New Roman" w:cs="Times New Roman"/>
          <w:sz w:val="24"/>
          <w:szCs w:val="24"/>
        </w:rPr>
        <w:t xml:space="preserve">pärast </w:t>
      </w:r>
      <w:commentRangeStart w:id="21"/>
      <w:r w:rsidR="000C3885">
        <w:rPr>
          <w:rFonts w:ascii="Times New Roman" w:hAnsi="Times New Roman" w:cs="Times New Roman"/>
          <w:sz w:val="24"/>
          <w:szCs w:val="24"/>
        </w:rPr>
        <w:t xml:space="preserve">arsti </w:t>
      </w:r>
      <w:ins w:author="Kärt Voor - JUSTDIGI" w:date="2024-12-20T11:04:00Z" w16du:dateUtc="2024-12-20T09:04:00Z" w:id="22">
        <w:r w:rsidR="00F50EE3">
          <w:rPr>
            <w:rFonts w:ascii="Times New Roman" w:hAnsi="Times New Roman" w:cs="Times New Roman"/>
            <w:sz w:val="24"/>
            <w:szCs w:val="24"/>
          </w:rPr>
          <w:t xml:space="preserve">poolt nõustamise </w:t>
        </w:r>
      </w:ins>
      <w:r w:rsidR="000C3885">
        <w:rPr>
          <w:rFonts w:ascii="Times New Roman" w:hAnsi="Times New Roman" w:cs="Times New Roman"/>
          <w:sz w:val="24"/>
          <w:szCs w:val="24"/>
        </w:rPr>
        <w:t>kinnitamist</w:t>
      </w:r>
      <w:r w:rsidR="00810199">
        <w:rPr>
          <w:rFonts w:ascii="Times New Roman" w:hAnsi="Times New Roman" w:cs="Times New Roman"/>
          <w:sz w:val="24"/>
          <w:szCs w:val="24"/>
        </w:rPr>
        <w:t xml:space="preserve"> </w:t>
      </w:r>
      <w:commentRangeEnd w:id="21"/>
      <w:r w:rsidR="001F2DA1">
        <w:rPr>
          <w:rStyle w:val="Kommentaariviide"/>
          <w:kern w:val="0"/>
          <w14:ligatures w14:val="none"/>
        </w:rPr>
        <w:commentReference w:id="21"/>
      </w:r>
      <w:r w:rsidR="00810199">
        <w:rPr>
          <w:rFonts w:ascii="Times New Roman" w:hAnsi="Times New Roman" w:cs="Times New Roman"/>
          <w:sz w:val="24"/>
          <w:szCs w:val="24"/>
        </w:rPr>
        <w:t xml:space="preserve">ning </w:t>
      </w:r>
      <w:r w:rsidR="007139E4">
        <w:rPr>
          <w:rFonts w:ascii="Times New Roman" w:hAnsi="Times New Roman" w:cs="Times New Roman"/>
          <w:sz w:val="24"/>
          <w:szCs w:val="24"/>
        </w:rPr>
        <w:t xml:space="preserve">käesoleva paragrahvi lõikes </w:t>
      </w:r>
      <w:r w:rsidR="00C2790E">
        <w:rPr>
          <w:rFonts w:ascii="Times New Roman" w:hAnsi="Times New Roman" w:cs="Times New Roman"/>
          <w:sz w:val="24"/>
          <w:szCs w:val="24"/>
        </w:rPr>
        <w:t>3</w:t>
      </w:r>
      <w:r w:rsidR="007139E4">
        <w:rPr>
          <w:rFonts w:ascii="Times New Roman" w:hAnsi="Times New Roman" w:cs="Times New Roman"/>
          <w:sz w:val="24"/>
          <w:szCs w:val="24"/>
        </w:rPr>
        <w:t xml:space="preserve"> nimetatud viisil </w:t>
      </w:r>
      <w:r w:rsidR="001E65F7">
        <w:rPr>
          <w:rFonts w:ascii="Times New Roman" w:hAnsi="Times New Roman" w:cs="Times New Roman"/>
          <w:sz w:val="24"/>
          <w:szCs w:val="24"/>
        </w:rPr>
        <w:t>tervise infosüsteemi jõudmisel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C3230" w:rsidP="00F80265" w:rsidRDefault="004C3230" w14:paraId="2AC65F5F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2DEB" w:rsidP="000C5D66" w:rsidRDefault="00B20A30" w14:paraId="19222CEE" w14:textId="6EEF6C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commentRangeStart w:id="23"/>
      <w:r>
        <w:rPr>
          <w:rFonts w:ascii="Times New Roman" w:hAnsi="Times New Roman" w:cs="Times New Roman"/>
          <w:sz w:val="24"/>
          <w:szCs w:val="24"/>
        </w:rPr>
        <w:t xml:space="preserve">(5) </w:t>
      </w:r>
      <w:r w:rsidRPr="00B20A30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B20A30">
        <w:rPr>
          <w:rFonts w:ascii="Times New Roman" w:hAnsi="Times New Roman" w:cs="Times New Roman"/>
          <w:sz w:val="24"/>
          <w:szCs w:val="24"/>
        </w:rPr>
        <w:t>ulõpu tahteavalduse koostamise tingimused ja kor</w:t>
      </w:r>
      <w:ins w:author="Kärt Voor - JUSTDIGI" w:date="2024-12-20T11:07:00Z" w16du:dateUtc="2024-12-20T09:07:00Z" w:id="24">
        <w:r w:rsidR="006827A5">
          <w:rPr>
            <w:rFonts w:ascii="Times New Roman" w:hAnsi="Times New Roman" w:cs="Times New Roman"/>
            <w:sz w:val="24"/>
            <w:szCs w:val="24"/>
          </w:rPr>
          <w:t>ra</w:t>
        </w:r>
      </w:ins>
      <w:del w:author="Kärt Voor - JUSTDIGI" w:date="2024-12-20T11:07:00Z" w16du:dateUtc="2024-12-20T09:07:00Z" w:id="25">
        <w:r w:rsidRPr="00B20A30" w:rsidDel="006827A5">
          <w:rPr>
            <w:rFonts w:ascii="Times New Roman" w:hAnsi="Times New Roman" w:cs="Times New Roman"/>
            <w:sz w:val="24"/>
            <w:szCs w:val="24"/>
          </w:rPr>
          <w:delText>d</w:delText>
        </w:r>
      </w:del>
      <w:r w:rsidRPr="00B20A30">
        <w:rPr>
          <w:rFonts w:ascii="Times New Roman" w:hAnsi="Times New Roman" w:cs="Times New Roman"/>
          <w:sz w:val="24"/>
          <w:szCs w:val="24"/>
        </w:rPr>
        <w:t xml:space="preserve"> </w:t>
      </w:r>
      <w:ins w:author="Kärt Voor - JUSTDIGI" w:date="2024-12-20T11:08:00Z" w16du:dateUtc="2024-12-20T09:08:00Z" w:id="26">
        <w:r w:rsidR="00F17F7D">
          <w:rPr>
            <w:rFonts w:ascii="Times New Roman" w:hAnsi="Times New Roman" w:cs="Times New Roman"/>
            <w:sz w:val="24"/>
            <w:szCs w:val="24"/>
          </w:rPr>
          <w:t xml:space="preserve">kehtestab valdkonna eest vastutav minister määrusega. </w:t>
        </w:r>
      </w:ins>
      <w:ins w:author="Kärt Voor - JUSTDIGI" w:date="2024-12-20T11:09:00Z" w16du:dateUtc="2024-12-20T09:09:00Z" w:id="27">
        <w:commentRangeEnd w:id="23"/>
        <w:r w:rsidR="00861EC6">
          <w:rPr>
            <w:rStyle w:val="Kommentaariviide"/>
            <w:kern w:val="0"/>
            <w14:ligatures w14:val="none"/>
          </w:rPr>
          <w:commentReference w:id="23"/>
        </w:r>
      </w:ins>
      <w:del w:author="Kärt Voor - JUSTDIGI" w:date="2024-12-20T11:08:00Z" w16du:dateUtc="2024-12-20T09:08:00Z" w:id="28">
        <w:r w:rsidRPr="00B20A30" w:rsidDel="00F17F7D">
          <w:rPr>
            <w:rFonts w:ascii="Times New Roman" w:hAnsi="Times New Roman" w:cs="Times New Roman"/>
            <w:sz w:val="24"/>
            <w:szCs w:val="24"/>
          </w:rPr>
          <w:delText>sätesta</w:delText>
        </w:r>
        <w:r w:rsidDel="00F17F7D" w:rsidR="007969FF">
          <w:rPr>
            <w:rFonts w:ascii="Times New Roman" w:hAnsi="Times New Roman" w:cs="Times New Roman"/>
            <w:sz w:val="24"/>
            <w:szCs w:val="24"/>
          </w:rPr>
          <w:delText>ta</w:delText>
        </w:r>
        <w:r w:rsidRPr="00B20A30" w:rsidDel="00F17F7D">
          <w:rPr>
            <w:rFonts w:ascii="Times New Roman" w:hAnsi="Times New Roman" w:cs="Times New Roman"/>
            <w:sz w:val="24"/>
            <w:szCs w:val="24"/>
          </w:rPr>
          <w:delText>kse käesoleva seaduse § 4</w:delText>
        </w:r>
        <w:r w:rsidRPr="007969FF" w:rsidDel="00F17F7D">
          <w:rPr>
            <w:rFonts w:ascii="Times New Roman" w:hAnsi="Times New Roman" w:cs="Times New Roman"/>
            <w:sz w:val="24"/>
            <w:szCs w:val="24"/>
            <w:vertAlign w:val="superscript"/>
          </w:rPr>
          <w:delText>2</w:delText>
        </w:r>
        <w:r w:rsidRPr="00B20A30" w:rsidDel="00F17F7D">
          <w:rPr>
            <w:rFonts w:ascii="Times New Roman" w:hAnsi="Times New Roman" w:cs="Times New Roman"/>
            <w:sz w:val="24"/>
            <w:szCs w:val="24"/>
          </w:rPr>
          <w:delText xml:space="preserve"> lõigete 3 ja 6 alusel kehtestatud määruses</w:delText>
        </w:r>
        <w:r w:rsidDel="00F17F7D">
          <w:rPr>
            <w:rFonts w:ascii="Times New Roman" w:hAnsi="Times New Roman" w:cs="Times New Roman"/>
            <w:sz w:val="24"/>
            <w:szCs w:val="24"/>
          </w:rPr>
          <w:delText>.</w:delText>
        </w:r>
      </w:del>
    </w:p>
    <w:p w:rsidR="00B20A30" w:rsidP="000C5D66" w:rsidRDefault="00B20A30" w14:paraId="0108232B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387E92" w:rsidR="00E52DEB" w:rsidP="00E52DEB" w:rsidRDefault="00E52DEB" w14:paraId="66C66457" w14:textId="324DE7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87E92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53555C">
        <w:rPr>
          <w:rFonts w:ascii="Times New Roman" w:hAnsi="Times New Roman" w:cs="Times New Roman"/>
          <w:b/>
          <w:bCs/>
          <w:sz w:val="24"/>
          <w:szCs w:val="24"/>
        </w:rPr>
        <w:t>59</w:t>
      </w:r>
      <w:r w:rsidR="0053555C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8</w:t>
      </w:r>
      <w:r w:rsidRPr="00387E92">
        <w:rPr>
          <w:rFonts w:ascii="Times New Roman" w:hAnsi="Times New Roman" w:cs="Times New Roman"/>
          <w:b/>
          <w:bCs/>
          <w:sz w:val="24"/>
          <w:szCs w:val="24"/>
        </w:rPr>
        <w:t>. Usaldusisik</w:t>
      </w:r>
    </w:p>
    <w:p w:rsidR="00E52DEB" w:rsidP="00E52DEB" w:rsidRDefault="00E52DEB" w14:paraId="64043964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1650" w:rsidP="00E52DEB" w:rsidRDefault="00E52DEB" w14:paraId="400F08FE" w14:textId="56386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Elulõpu tahteavalduse koostamisel võib isik kindlaks määrata usaldusisiku, kes kaitseb tema huve elulõpu tahteavalduse rakendamisel, kui isik on sattunud pärast elulõpu tahteavalduse koostamist otsustusvõimetusse seisundisse. </w:t>
      </w:r>
      <w:r w:rsidRPr="001B4CE0" w:rsidR="00F13AB8">
        <w:rPr>
          <w:rFonts w:ascii="Times New Roman" w:hAnsi="Times New Roman" w:cs="Times New Roman"/>
          <w:sz w:val="24"/>
          <w:szCs w:val="24"/>
        </w:rPr>
        <w:t xml:space="preserve">Arst teavitab </w:t>
      </w:r>
      <w:r w:rsidRPr="001B4CE0" w:rsidR="00B10103">
        <w:rPr>
          <w:rFonts w:ascii="Times New Roman" w:hAnsi="Times New Roman" w:cs="Times New Roman"/>
          <w:sz w:val="24"/>
          <w:szCs w:val="24"/>
        </w:rPr>
        <w:t>esimesel võimalusel</w:t>
      </w:r>
      <w:r w:rsidRPr="001B4CE0" w:rsidR="00F13AB8">
        <w:rPr>
          <w:rFonts w:ascii="Times New Roman" w:hAnsi="Times New Roman" w:cs="Times New Roman"/>
          <w:sz w:val="24"/>
          <w:szCs w:val="24"/>
        </w:rPr>
        <w:t xml:space="preserve"> usaldusisikut</w:t>
      </w:r>
      <w:r w:rsidRPr="001B4CE0" w:rsidR="00797E71">
        <w:rPr>
          <w:rFonts w:ascii="Times New Roman" w:hAnsi="Times New Roman" w:cs="Times New Roman"/>
          <w:sz w:val="24"/>
          <w:szCs w:val="24"/>
        </w:rPr>
        <w:t xml:space="preserve"> elulõpu tahteavalduse </w:t>
      </w:r>
      <w:r w:rsidRPr="001B4CE0" w:rsidR="0099489D">
        <w:rPr>
          <w:rFonts w:ascii="Times New Roman" w:hAnsi="Times New Roman" w:cs="Times New Roman"/>
          <w:sz w:val="24"/>
          <w:szCs w:val="24"/>
        </w:rPr>
        <w:t xml:space="preserve">alusel tervishoiuteenuse osutamata jätmisest. </w:t>
      </w:r>
    </w:p>
    <w:p w:rsidR="00A01650" w:rsidP="00E52DEB" w:rsidRDefault="00A01650" w14:paraId="2B2402FD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441" w:rsidP="00E52DEB" w:rsidRDefault="00A01650" w14:paraId="3B1EA256" w14:textId="2A1DC5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7AD0F21F">
        <w:rPr>
          <w:rFonts w:ascii="Times New Roman" w:hAnsi="Times New Roman" w:cs="Times New Roman"/>
          <w:sz w:val="24"/>
          <w:szCs w:val="24"/>
        </w:rPr>
        <w:t>(</w:t>
      </w:r>
      <w:r w:rsidRPr="7AD0F21F" w:rsidR="00F61929">
        <w:rPr>
          <w:rFonts w:ascii="Times New Roman" w:hAnsi="Times New Roman" w:cs="Times New Roman"/>
          <w:sz w:val="24"/>
          <w:szCs w:val="24"/>
        </w:rPr>
        <w:t>2</w:t>
      </w:r>
      <w:r w:rsidRPr="7AD0F21F">
        <w:rPr>
          <w:rFonts w:ascii="Times New Roman" w:hAnsi="Times New Roman" w:cs="Times New Roman"/>
          <w:sz w:val="24"/>
          <w:szCs w:val="24"/>
        </w:rPr>
        <w:t xml:space="preserve">) </w:t>
      </w:r>
      <w:r w:rsidRPr="7AD0F21F" w:rsidR="00E52DEB">
        <w:rPr>
          <w:rFonts w:ascii="Times New Roman" w:hAnsi="Times New Roman" w:cs="Times New Roman"/>
          <w:sz w:val="24"/>
          <w:szCs w:val="24"/>
        </w:rPr>
        <w:t xml:space="preserve">Elulõpu </w:t>
      </w:r>
      <w:r w:rsidRPr="00397BE1" w:rsidR="00E52DEB">
        <w:rPr>
          <w:rFonts w:ascii="Times New Roman" w:hAnsi="Times New Roman" w:cs="Times New Roman"/>
          <w:sz w:val="24"/>
          <w:szCs w:val="24"/>
        </w:rPr>
        <w:t>tahteavaldus</w:t>
      </w:r>
      <w:r w:rsidRPr="00397BE1" w:rsidR="00CB50AD">
        <w:rPr>
          <w:rFonts w:ascii="Times New Roman" w:hAnsi="Times New Roman" w:cs="Times New Roman"/>
          <w:sz w:val="24"/>
          <w:szCs w:val="24"/>
        </w:rPr>
        <w:t xml:space="preserve"> </w:t>
      </w:r>
      <w:r w:rsidRPr="7AD0F21F" w:rsidR="00CB50AD">
        <w:rPr>
          <w:rFonts w:ascii="Times New Roman" w:hAnsi="Times New Roman" w:cs="Times New Roman"/>
          <w:sz w:val="24"/>
          <w:szCs w:val="24"/>
        </w:rPr>
        <w:t xml:space="preserve">ja </w:t>
      </w:r>
      <w:r w:rsidR="00F57424">
        <w:rPr>
          <w:rFonts w:ascii="Times New Roman" w:hAnsi="Times New Roman" w:cs="Times New Roman"/>
          <w:sz w:val="24"/>
          <w:szCs w:val="24"/>
        </w:rPr>
        <w:t xml:space="preserve">selle </w:t>
      </w:r>
      <w:r w:rsidRPr="7AD0F21F" w:rsidR="00CB50AD">
        <w:rPr>
          <w:rFonts w:ascii="Times New Roman" w:hAnsi="Times New Roman" w:cs="Times New Roman"/>
          <w:sz w:val="24"/>
          <w:szCs w:val="24"/>
        </w:rPr>
        <w:t>tühistamine</w:t>
      </w:r>
      <w:r w:rsidRPr="7AD0F21F">
        <w:rPr>
          <w:rFonts w:ascii="Times New Roman" w:hAnsi="Times New Roman" w:cs="Times New Roman"/>
          <w:sz w:val="24"/>
          <w:szCs w:val="24"/>
        </w:rPr>
        <w:t xml:space="preserve"> tehakse usaldusisikule </w:t>
      </w:r>
      <w:r w:rsidR="002E7222">
        <w:rPr>
          <w:rFonts w:ascii="Times New Roman" w:hAnsi="Times New Roman" w:cs="Times New Roman"/>
          <w:sz w:val="24"/>
          <w:szCs w:val="24"/>
        </w:rPr>
        <w:t>nähtavaks</w:t>
      </w:r>
      <w:r w:rsidRPr="7AD0F21F" w:rsidR="004E0CC7">
        <w:rPr>
          <w:rFonts w:ascii="Times New Roman" w:hAnsi="Times New Roman" w:cs="Times New Roman"/>
          <w:sz w:val="24"/>
          <w:szCs w:val="24"/>
        </w:rPr>
        <w:t xml:space="preserve"> tervise infosüsteemis</w:t>
      </w:r>
      <w:r w:rsidRPr="7AD0F21F" w:rsidR="00CB50A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06441" w:rsidP="00E52DEB" w:rsidRDefault="00E06441" w14:paraId="2B21DDAF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2DEB" w:rsidP="00E52DEB" w:rsidRDefault="00E06441" w14:paraId="111A9EBA" w14:textId="0B7B4C18" w14:noSpellErr="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B23C7FB" w:rsidR="00E06441">
        <w:rPr>
          <w:rFonts w:ascii="Times New Roman" w:hAnsi="Times New Roman" w:cs="Times New Roman"/>
          <w:sz w:val="24"/>
          <w:szCs w:val="24"/>
        </w:rPr>
        <w:t>(</w:t>
      </w:r>
      <w:r w:rsidRPr="0B23C7FB" w:rsidR="00F61929">
        <w:rPr>
          <w:rFonts w:ascii="Times New Roman" w:hAnsi="Times New Roman" w:cs="Times New Roman"/>
          <w:sz w:val="24"/>
          <w:szCs w:val="24"/>
        </w:rPr>
        <w:t>3</w:t>
      </w:r>
      <w:r w:rsidRPr="0B23C7FB" w:rsidR="00E06441">
        <w:rPr>
          <w:rFonts w:ascii="Times New Roman" w:hAnsi="Times New Roman" w:cs="Times New Roman"/>
          <w:sz w:val="24"/>
          <w:szCs w:val="24"/>
        </w:rPr>
        <w:t xml:space="preserve">) </w:t>
      </w:r>
      <w:r w:rsidRPr="0B23C7FB" w:rsidR="00CB50AD">
        <w:rPr>
          <w:rFonts w:ascii="Times New Roman" w:hAnsi="Times New Roman" w:cs="Times New Roman"/>
          <w:sz w:val="24"/>
          <w:szCs w:val="24"/>
        </w:rPr>
        <w:t xml:space="preserve">Elulõpu tahteavalduse </w:t>
      </w:r>
      <w:r w:rsidRPr="0B23C7FB" w:rsidR="2437A5CA">
        <w:rPr>
          <w:rFonts w:ascii="Times New Roman" w:hAnsi="Times New Roman" w:cs="Times New Roman"/>
          <w:sz w:val="24"/>
          <w:szCs w:val="24"/>
        </w:rPr>
        <w:t>juures</w:t>
      </w:r>
      <w:r w:rsidRPr="0B23C7FB" w:rsidR="00E52DEB">
        <w:rPr>
          <w:rFonts w:ascii="Times New Roman" w:hAnsi="Times New Roman" w:cs="Times New Roman"/>
          <w:sz w:val="24"/>
          <w:szCs w:val="24"/>
        </w:rPr>
        <w:t xml:space="preserve"> peab kajastuma</w:t>
      </w:r>
      <w:r w:rsidRPr="0B23C7FB" w:rsidR="00E06441">
        <w:rPr>
          <w:rFonts w:ascii="Times New Roman" w:hAnsi="Times New Roman" w:cs="Times New Roman"/>
          <w:sz w:val="24"/>
          <w:szCs w:val="24"/>
        </w:rPr>
        <w:t xml:space="preserve"> </w:t>
      </w:r>
      <w:r w:rsidRPr="0B23C7FB" w:rsidR="00E52DEB">
        <w:rPr>
          <w:rFonts w:ascii="Times New Roman" w:hAnsi="Times New Roman" w:cs="Times New Roman"/>
          <w:sz w:val="24"/>
          <w:szCs w:val="24"/>
        </w:rPr>
        <w:t xml:space="preserve">usaldusisiku </w:t>
      </w:r>
      <w:r w:rsidRPr="0B23C7FB" w:rsidR="00FB3B0D">
        <w:rPr>
          <w:rFonts w:ascii="Times New Roman" w:hAnsi="Times New Roman" w:cs="Times New Roman"/>
          <w:sz w:val="24"/>
          <w:szCs w:val="24"/>
        </w:rPr>
        <w:t xml:space="preserve">omakäeline </w:t>
      </w:r>
      <w:r w:rsidRPr="0B23C7FB" w:rsidR="00030AAB">
        <w:rPr>
          <w:rFonts w:ascii="Times New Roman" w:hAnsi="Times New Roman" w:cs="Times New Roman"/>
          <w:sz w:val="24"/>
          <w:szCs w:val="24"/>
        </w:rPr>
        <w:t xml:space="preserve">allkiri või </w:t>
      </w:r>
      <w:r w:rsidRPr="0B23C7FB" w:rsidR="00E52DEB">
        <w:rPr>
          <w:rFonts w:ascii="Times New Roman" w:hAnsi="Times New Roman" w:cs="Times New Roman"/>
          <w:sz w:val="24"/>
          <w:szCs w:val="24"/>
        </w:rPr>
        <w:t xml:space="preserve">digitaalallkiri </w:t>
      </w:r>
      <w:commentRangeStart w:id="1597932621"/>
      <w:r w:rsidRPr="0B23C7FB" w:rsidR="00E52DEB">
        <w:rPr>
          <w:rFonts w:ascii="Times New Roman" w:hAnsi="Times New Roman" w:cs="Times New Roman"/>
          <w:sz w:val="24"/>
          <w:szCs w:val="24"/>
        </w:rPr>
        <w:t>väljendamaks tema nõusolekut.</w:t>
      </w:r>
      <w:commentRangeEnd w:id="1597932621"/>
      <w:r>
        <w:rPr>
          <w:rStyle w:val="CommentReference"/>
        </w:rPr>
        <w:commentReference w:id="1597932621"/>
      </w:r>
      <w:r w:rsidRPr="0B23C7FB" w:rsidR="00CB50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2DEB" w:rsidP="00E52DEB" w:rsidRDefault="00E52DEB" w14:paraId="4548008A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57FD" w:rsidP="00E52DEB" w:rsidRDefault="00E52DEB" w14:paraId="5C891108" w14:textId="4B3CC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F6192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) Usaldusisiku ja teiste lähedaste arvamuste vastuolu korral elulõpu tahteavalduse rakendamisel lähtub </w:t>
      </w:r>
      <w:r w:rsidR="00A600A6">
        <w:rPr>
          <w:rFonts w:ascii="Times New Roman" w:hAnsi="Times New Roman" w:cs="Times New Roman"/>
          <w:sz w:val="24"/>
          <w:szCs w:val="24"/>
        </w:rPr>
        <w:t>arst</w:t>
      </w:r>
      <w:r>
        <w:rPr>
          <w:rFonts w:ascii="Times New Roman" w:hAnsi="Times New Roman" w:cs="Times New Roman"/>
          <w:sz w:val="24"/>
          <w:szCs w:val="24"/>
        </w:rPr>
        <w:t xml:space="preserve"> usaldusisiku seisukohast. </w:t>
      </w:r>
    </w:p>
    <w:p w:rsidR="00E52DEB" w:rsidP="00E52DEB" w:rsidRDefault="00E52DEB" w14:paraId="7DAA505C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2DEB" w:rsidP="00E52DEB" w:rsidRDefault="00E52DEB" w14:paraId="09D9CD31" w14:textId="450CD1D7" w14:noSpellErr="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commentRangeStart w:id="1250129426"/>
      <w:r w:rsidRPr="34307EF6" w:rsidR="00E52DEB">
        <w:rPr>
          <w:rFonts w:ascii="Times New Roman" w:hAnsi="Times New Roman" w:cs="Times New Roman"/>
          <w:sz w:val="24"/>
          <w:szCs w:val="24"/>
        </w:rPr>
        <w:t>(</w:t>
      </w:r>
      <w:r w:rsidRPr="34307EF6" w:rsidR="007A28AC">
        <w:rPr>
          <w:rFonts w:ascii="Times New Roman" w:hAnsi="Times New Roman" w:cs="Times New Roman"/>
          <w:sz w:val="24"/>
          <w:szCs w:val="24"/>
        </w:rPr>
        <w:t>5</w:t>
      </w:r>
      <w:r w:rsidRPr="34307EF6" w:rsidR="00E52DEB">
        <w:rPr>
          <w:rFonts w:ascii="Times New Roman" w:hAnsi="Times New Roman" w:cs="Times New Roman"/>
          <w:sz w:val="24"/>
          <w:szCs w:val="24"/>
        </w:rPr>
        <w:t xml:space="preserve">) Usaldusisikuks tohib </w:t>
      </w:r>
      <w:r w:rsidRPr="34307EF6" w:rsidR="00E52DEB">
        <w:rPr>
          <w:rFonts w:ascii="Times New Roman" w:hAnsi="Times New Roman" w:cs="Times New Roman"/>
          <w:sz w:val="24"/>
          <w:szCs w:val="24"/>
        </w:rPr>
        <w:t>olla vähemalt 1</w:t>
      </w:r>
      <w:r w:rsidRPr="34307EF6" w:rsidR="00F433C2">
        <w:rPr>
          <w:rFonts w:ascii="Times New Roman" w:hAnsi="Times New Roman" w:cs="Times New Roman"/>
          <w:sz w:val="24"/>
          <w:szCs w:val="24"/>
        </w:rPr>
        <w:t>8</w:t>
      </w:r>
      <w:r w:rsidRPr="34307EF6" w:rsidR="00E52DEB">
        <w:rPr>
          <w:rFonts w:ascii="Times New Roman" w:hAnsi="Times New Roman" w:cs="Times New Roman"/>
          <w:sz w:val="24"/>
          <w:szCs w:val="24"/>
        </w:rPr>
        <w:t>-aastane</w:t>
      </w:r>
      <w:r w:rsidRPr="34307EF6" w:rsidR="00E52DEB">
        <w:rPr>
          <w:rFonts w:ascii="Times New Roman" w:hAnsi="Times New Roman" w:cs="Times New Roman"/>
          <w:sz w:val="24"/>
          <w:szCs w:val="24"/>
        </w:rPr>
        <w:t xml:space="preserve"> teo- ja otsusevõimeline isik.</w:t>
      </w:r>
      <w:r w:rsidRPr="34307EF6" w:rsidR="00BC1843">
        <w:rPr>
          <w:rFonts w:ascii="Times New Roman" w:hAnsi="Times New Roman" w:cs="Times New Roman"/>
          <w:sz w:val="24"/>
          <w:szCs w:val="24"/>
        </w:rPr>
        <w:t xml:space="preserve"> Usaldusisikuks ei tohi olla isikut elulõpu tahteavalduse koostamisel nõustanud arst.</w:t>
      </w:r>
      <w:commentRangeEnd w:id="1250129426"/>
      <w:r>
        <w:rPr>
          <w:rStyle w:val="CommentReference"/>
        </w:rPr>
        <w:commentReference w:id="1250129426"/>
      </w:r>
    </w:p>
    <w:p w:rsidR="00A040F6" w:rsidP="0019337F" w:rsidRDefault="00A040F6" w14:paraId="74F1B4DA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1C1261" w:rsidR="00DC7A5F" w:rsidP="00E23ADA" w:rsidRDefault="00DC7A5F" w14:paraId="225B023C" w14:textId="32A65B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1261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53555C">
        <w:rPr>
          <w:rFonts w:ascii="Times New Roman" w:hAnsi="Times New Roman" w:cs="Times New Roman"/>
          <w:b/>
          <w:bCs/>
          <w:sz w:val="24"/>
          <w:szCs w:val="24"/>
        </w:rPr>
        <w:t>59</w:t>
      </w:r>
      <w:r w:rsidRPr="001C1261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9</w:t>
      </w:r>
      <w:r w:rsidRPr="001C1261">
        <w:rPr>
          <w:rFonts w:ascii="Times New Roman" w:hAnsi="Times New Roman" w:cs="Times New Roman"/>
          <w:b/>
          <w:bCs/>
          <w:sz w:val="24"/>
          <w:szCs w:val="24"/>
        </w:rPr>
        <w:t>. Tunnistaja</w:t>
      </w:r>
    </w:p>
    <w:p w:rsidRPr="001C1261" w:rsidR="00DC7A5F" w:rsidP="00E23ADA" w:rsidRDefault="00DC7A5F" w14:paraId="57155596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1C1261" w:rsidR="00E23ADA" w:rsidP="00E23ADA" w:rsidRDefault="00F01A14" w14:paraId="7D7CE857" w14:textId="1E0BD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261">
        <w:rPr>
          <w:rFonts w:ascii="Times New Roman" w:hAnsi="Times New Roman" w:cs="Times New Roman"/>
          <w:sz w:val="24"/>
          <w:szCs w:val="24"/>
        </w:rPr>
        <w:t>(</w:t>
      </w:r>
      <w:r w:rsidRPr="001C1261" w:rsidR="00721A18">
        <w:rPr>
          <w:rFonts w:ascii="Times New Roman" w:hAnsi="Times New Roman" w:cs="Times New Roman"/>
          <w:sz w:val="24"/>
          <w:szCs w:val="24"/>
        </w:rPr>
        <w:t>1</w:t>
      </w:r>
      <w:r w:rsidRPr="001C1261">
        <w:rPr>
          <w:rFonts w:ascii="Times New Roman" w:hAnsi="Times New Roman" w:cs="Times New Roman"/>
          <w:sz w:val="24"/>
          <w:szCs w:val="24"/>
        </w:rPr>
        <w:t xml:space="preserve">) </w:t>
      </w:r>
      <w:r w:rsidRPr="001C1261" w:rsidR="00D5563E">
        <w:rPr>
          <w:rFonts w:ascii="Times New Roman" w:hAnsi="Times New Roman" w:cs="Times New Roman"/>
          <w:sz w:val="24"/>
          <w:szCs w:val="24"/>
        </w:rPr>
        <w:t xml:space="preserve">Kui isik ei saa ise anda </w:t>
      </w:r>
      <w:r w:rsidRPr="001C1261" w:rsidR="00326316">
        <w:rPr>
          <w:rFonts w:ascii="Times New Roman" w:hAnsi="Times New Roman" w:cs="Times New Roman"/>
          <w:sz w:val="24"/>
          <w:szCs w:val="24"/>
        </w:rPr>
        <w:t xml:space="preserve">digitaalallkirja </w:t>
      </w:r>
      <w:r w:rsidR="00FB3B0D">
        <w:rPr>
          <w:rFonts w:ascii="Times New Roman" w:hAnsi="Times New Roman" w:cs="Times New Roman"/>
          <w:sz w:val="24"/>
          <w:szCs w:val="24"/>
        </w:rPr>
        <w:t xml:space="preserve">või omakäelist allkirja </w:t>
      </w:r>
      <w:r w:rsidRPr="001C1261" w:rsidR="00326316">
        <w:rPr>
          <w:rFonts w:ascii="Times New Roman" w:hAnsi="Times New Roman" w:cs="Times New Roman"/>
          <w:sz w:val="24"/>
          <w:szCs w:val="24"/>
        </w:rPr>
        <w:t xml:space="preserve">elulõpu tahteavaldusele, </w:t>
      </w:r>
      <w:r w:rsidR="002A5387">
        <w:rPr>
          <w:rFonts w:ascii="Times New Roman" w:hAnsi="Times New Roman" w:cs="Times New Roman"/>
          <w:sz w:val="24"/>
          <w:szCs w:val="24"/>
        </w:rPr>
        <w:t xml:space="preserve">annab </w:t>
      </w:r>
      <w:r w:rsidR="004001CA">
        <w:rPr>
          <w:rFonts w:ascii="Times New Roman" w:hAnsi="Times New Roman" w:cs="Times New Roman"/>
          <w:sz w:val="24"/>
          <w:szCs w:val="24"/>
        </w:rPr>
        <w:t>allkirja</w:t>
      </w:r>
      <w:r w:rsidRPr="001C1261" w:rsidR="00326316">
        <w:rPr>
          <w:rFonts w:ascii="Times New Roman" w:hAnsi="Times New Roman" w:cs="Times New Roman"/>
          <w:sz w:val="24"/>
          <w:szCs w:val="24"/>
        </w:rPr>
        <w:t xml:space="preserve"> tunnistaja</w:t>
      </w:r>
      <w:r w:rsidRPr="001C1261" w:rsidR="002E7216">
        <w:rPr>
          <w:rFonts w:ascii="Times New Roman" w:hAnsi="Times New Roman" w:cs="Times New Roman"/>
          <w:sz w:val="24"/>
          <w:szCs w:val="24"/>
        </w:rPr>
        <w:t>.</w:t>
      </w:r>
    </w:p>
    <w:p w:rsidRPr="001C1261" w:rsidR="00DC7A5F" w:rsidP="00E23ADA" w:rsidRDefault="00DC7A5F" w14:paraId="0CCA1820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1C1261" w:rsidR="00DC7A5F" w:rsidP="00E23ADA" w:rsidRDefault="00721A18" w14:paraId="2E96BE89" w14:textId="6F965C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37887CEE">
        <w:rPr>
          <w:rFonts w:ascii="Times New Roman" w:hAnsi="Times New Roman" w:cs="Times New Roman"/>
          <w:sz w:val="24"/>
          <w:szCs w:val="24"/>
        </w:rPr>
        <w:lastRenderedPageBreak/>
        <w:t xml:space="preserve">(2) </w:t>
      </w:r>
      <w:r w:rsidRPr="37887CEE" w:rsidR="00DC7A5F">
        <w:rPr>
          <w:rFonts w:ascii="Times New Roman" w:hAnsi="Times New Roman" w:cs="Times New Roman"/>
          <w:sz w:val="24"/>
          <w:szCs w:val="24"/>
        </w:rPr>
        <w:t>Tunnistaja</w:t>
      </w:r>
      <w:r w:rsidRPr="37887CEE" w:rsidR="00F35A0F">
        <w:rPr>
          <w:rFonts w:ascii="Times New Roman" w:hAnsi="Times New Roman" w:cs="Times New Roman"/>
          <w:sz w:val="24"/>
          <w:szCs w:val="24"/>
        </w:rPr>
        <w:t>ks tohib</w:t>
      </w:r>
      <w:r w:rsidRPr="37887CEE" w:rsidR="00C149A1">
        <w:rPr>
          <w:rFonts w:ascii="Times New Roman" w:hAnsi="Times New Roman" w:cs="Times New Roman"/>
          <w:sz w:val="24"/>
          <w:szCs w:val="24"/>
        </w:rPr>
        <w:t xml:space="preserve"> </w:t>
      </w:r>
      <w:r w:rsidRPr="37887CEE" w:rsidR="00F35A0F">
        <w:rPr>
          <w:rFonts w:ascii="Times New Roman" w:hAnsi="Times New Roman" w:cs="Times New Roman"/>
          <w:sz w:val="24"/>
          <w:szCs w:val="24"/>
        </w:rPr>
        <w:t xml:space="preserve">olla </w:t>
      </w:r>
      <w:r w:rsidRPr="37887CEE" w:rsidR="00C149A1">
        <w:rPr>
          <w:rFonts w:ascii="Times New Roman" w:hAnsi="Times New Roman" w:cs="Times New Roman"/>
          <w:sz w:val="24"/>
          <w:szCs w:val="24"/>
        </w:rPr>
        <w:t>elulõpu tahteavalduse</w:t>
      </w:r>
      <w:r w:rsidRPr="37887CEE" w:rsidR="00E20B97">
        <w:rPr>
          <w:rFonts w:ascii="Times New Roman" w:hAnsi="Times New Roman" w:cs="Times New Roman"/>
          <w:sz w:val="24"/>
          <w:szCs w:val="24"/>
        </w:rPr>
        <w:t xml:space="preserve"> koostaja heakskiidetud </w:t>
      </w:r>
      <w:r w:rsidRPr="37887CEE" w:rsidR="00F35A0F">
        <w:rPr>
          <w:rFonts w:ascii="Times New Roman" w:hAnsi="Times New Roman" w:cs="Times New Roman"/>
          <w:sz w:val="24"/>
          <w:szCs w:val="24"/>
        </w:rPr>
        <w:t>vähemalt 1</w:t>
      </w:r>
      <w:r w:rsidRPr="37887CEE" w:rsidR="00BB367A">
        <w:rPr>
          <w:rFonts w:ascii="Times New Roman" w:hAnsi="Times New Roman" w:cs="Times New Roman"/>
          <w:sz w:val="24"/>
          <w:szCs w:val="24"/>
        </w:rPr>
        <w:t>8</w:t>
      </w:r>
      <w:r w:rsidRPr="37887CEE" w:rsidR="00F35A0F">
        <w:rPr>
          <w:rFonts w:ascii="Times New Roman" w:hAnsi="Times New Roman" w:cs="Times New Roman"/>
          <w:sz w:val="24"/>
          <w:szCs w:val="24"/>
        </w:rPr>
        <w:t>-aastane</w:t>
      </w:r>
      <w:r w:rsidRPr="37887CEE" w:rsidR="00DC7A5F">
        <w:rPr>
          <w:rFonts w:ascii="Times New Roman" w:hAnsi="Times New Roman" w:cs="Times New Roman"/>
          <w:sz w:val="24"/>
          <w:szCs w:val="24"/>
        </w:rPr>
        <w:t xml:space="preserve"> teo</w:t>
      </w:r>
      <w:r w:rsidRPr="37887CEE" w:rsidR="00F35A0F">
        <w:rPr>
          <w:rFonts w:ascii="Times New Roman" w:hAnsi="Times New Roman" w:cs="Times New Roman"/>
          <w:sz w:val="24"/>
          <w:szCs w:val="24"/>
        </w:rPr>
        <w:t>- ja otsuse</w:t>
      </w:r>
      <w:r w:rsidRPr="37887CEE" w:rsidR="00DC7A5F">
        <w:rPr>
          <w:rFonts w:ascii="Times New Roman" w:hAnsi="Times New Roman" w:cs="Times New Roman"/>
          <w:sz w:val="24"/>
          <w:szCs w:val="24"/>
        </w:rPr>
        <w:t>võimeline</w:t>
      </w:r>
      <w:r w:rsidRPr="37887CEE">
        <w:rPr>
          <w:rFonts w:ascii="Times New Roman" w:hAnsi="Times New Roman" w:cs="Times New Roman"/>
          <w:sz w:val="24"/>
          <w:szCs w:val="24"/>
        </w:rPr>
        <w:t xml:space="preserve"> isik</w:t>
      </w:r>
      <w:r w:rsidRPr="37887CEE" w:rsidR="00F35A0F">
        <w:rPr>
          <w:rFonts w:ascii="Times New Roman" w:hAnsi="Times New Roman" w:cs="Times New Roman"/>
          <w:sz w:val="24"/>
          <w:szCs w:val="24"/>
        </w:rPr>
        <w:t>.</w:t>
      </w:r>
      <w:r w:rsidRPr="37887CEE" w:rsidR="00DC7A5F">
        <w:rPr>
          <w:rFonts w:ascii="Times New Roman" w:hAnsi="Times New Roman" w:cs="Times New Roman"/>
          <w:sz w:val="24"/>
          <w:szCs w:val="24"/>
        </w:rPr>
        <w:t xml:space="preserve"> </w:t>
      </w:r>
      <w:r w:rsidRPr="37887CEE" w:rsidR="0072156F">
        <w:rPr>
          <w:rFonts w:ascii="Times New Roman" w:hAnsi="Times New Roman" w:cs="Times New Roman"/>
          <w:sz w:val="24"/>
          <w:szCs w:val="24"/>
        </w:rPr>
        <w:t>Tunnistajaks ei tohi olla isikut</w:t>
      </w:r>
      <w:r w:rsidRPr="37887CEE" w:rsidR="00DF7197">
        <w:rPr>
          <w:rFonts w:ascii="Times New Roman" w:hAnsi="Times New Roman" w:cs="Times New Roman"/>
          <w:sz w:val="24"/>
          <w:szCs w:val="24"/>
        </w:rPr>
        <w:t xml:space="preserve"> elulõpu tahteavalduse</w:t>
      </w:r>
      <w:r w:rsidRPr="37887CEE" w:rsidR="5323AA35">
        <w:rPr>
          <w:rFonts w:ascii="Times New Roman" w:hAnsi="Times New Roman" w:cs="Times New Roman"/>
          <w:sz w:val="24"/>
          <w:szCs w:val="24"/>
        </w:rPr>
        <w:t xml:space="preserve"> koostamise</w:t>
      </w:r>
      <w:r w:rsidRPr="37887CEE" w:rsidR="00DF7197">
        <w:rPr>
          <w:rFonts w:ascii="Times New Roman" w:hAnsi="Times New Roman" w:cs="Times New Roman"/>
          <w:sz w:val="24"/>
          <w:szCs w:val="24"/>
        </w:rPr>
        <w:t>l nõusta</w:t>
      </w:r>
      <w:r w:rsidRPr="37887CEE" w:rsidR="0FBB3F76">
        <w:rPr>
          <w:rFonts w:ascii="Times New Roman" w:hAnsi="Times New Roman" w:cs="Times New Roman"/>
          <w:sz w:val="24"/>
          <w:szCs w:val="24"/>
        </w:rPr>
        <w:t>nud</w:t>
      </w:r>
      <w:r w:rsidRPr="37887CEE" w:rsidR="0072156F">
        <w:rPr>
          <w:rFonts w:ascii="Times New Roman" w:hAnsi="Times New Roman" w:cs="Times New Roman"/>
          <w:sz w:val="24"/>
          <w:szCs w:val="24"/>
        </w:rPr>
        <w:t xml:space="preserve"> arst.</w:t>
      </w:r>
    </w:p>
    <w:p w:rsidRPr="001C1261" w:rsidR="000B28A8" w:rsidP="00E23ADA" w:rsidRDefault="000B28A8" w14:paraId="24F18C6F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24B9" w:rsidP="00E23ADA" w:rsidRDefault="6CFB54B0" w14:paraId="53FAD08A" w14:textId="585CEA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9078858">
        <w:rPr>
          <w:rFonts w:ascii="Times New Roman" w:hAnsi="Times New Roman" w:cs="Times New Roman"/>
          <w:sz w:val="24"/>
          <w:szCs w:val="24"/>
        </w:rPr>
        <w:t xml:space="preserve">(3) Tunnistaja peab </w:t>
      </w:r>
      <w:r w:rsidRPr="09078858" w:rsidR="008F20AD">
        <w:rPr>
          <w:rFonts w:ascii="Times New Roman" w:hAnsi="Times New Roman" w:cs="Times New Roman"/>
          <w:sz w:val="24"/>
          <w:szCs w:val="24"/>
        </w:rPr>
        <w:t>teadma elulõpu tahteavalduse sisu</w:t>
      </w:r>
      <w:r w:rsidR="00020E7D">
        <w:rPr>
          <w:rFonts w:ascii="Times New Roman" w:hAnsi="Times New Roman" w:cs="Times New Roman"/>
          <w:sz w:val="24"/>
          <w:szCs w:val="24"/>
        </w:rPr>
        <w:t xml:space="preserve"> selle koostamisel</w:t>
      </w:r>
      <w:r w:rsidR="00BC17C8">
        <w:rPr>
          <w:rFonts w:ascii="Times New Roman" w:hAnsi="Times New Roman" w:cs="Times New Roman"/>
          <w:sz w:val="24"/>
          <w:szCs w:val="24"/>
        </w:rPr>
        <w:t>, kuid se</w:t>
      </w:r>
      <w:r w:rsidR="00020E7D">
        <w:rPr>
          <w:rFonts w:ascii="Times New Roman" w:hAnsi="Times New Roman" w:cs="Times New Roman"/>
          <w:sz w:val="24"/>
          <w:szCs w:val="24"/>
        </w:rPr>
        <w:t>da</w:t>
      </w:r>
      <w:r w:rsidR="00BC17C8">
        <w:rPr>
          <w:rFonts w:ascii="Times New Roman" w:hAnsi="Times New Roman" w:cs="Times New Roman"/>
          <w:sz w:val="24"/>
          <w:szCs w:val="24"/>
        </w:rPr>
        <w:t xml:space="preserve"> ei tehta talle tervise infosüsteemis nähtavaks. </w:t>
      </w:r>
    </w:p>
    <w:p w:rsidR="000B600D" w:rsidP="00387E92" w:rsidRDefault="000B600D" w14:paraId="318494A1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5B44FB" w:rsidR="000B600D" w:rsidP="000B600D" w:rsidRDefault="000B600D" w14:paraId="5EA31B97" w14:textId="468EC1C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44FB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53555C">
        <w:rPr>
          <w:rFonts w:ascii="Times New Roman" w:hAnsi="Times New Roman" w:cs="Times New Roman"/>
          <w:b/>
          <w:bCs/>
          <w:sz w:val="24"/>
          <w:szCs w:val="24"/>
        </w:rPr>
        <w:t>59</w:t>
      </w:r>
      <w:r w:rsidRPr="0053555C" w:rsidR="0053555C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="00D5463A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0</w:t>
      </w:r>
      <w:r w:rsidRPr="005B44FB">
        <w:rPr>
          <w:rFonts w:ascii="Times New Roman" w:hAnsi="Times New Roman" w:cs="Times New Roman"/>
          <w:b/>
          <w:bCs/>
          <w:sz w:val="24"/>
          <w:szCs w:val="24"/>
        </w:rPr>
        <w:t>. Elulõpu tahteavalduse tühistamine</w:t>
      </w:r>
    </w:p>
    <w:p w:rsidRPr="00E23ADA" w:rsidR="000B600D" w:rsidP="000B600D" w:rsidRDefault="000B600D" w14:paraId="326661D3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600D" w:rsidP="000B600D" w:rsidRDefault="000B600D" w14:paraId="1CC399B2" w14:textId="74DE4B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7027B5F5">
        <w:rPr>
          <w:rFonts w:ascii="Times New Roman" w:hAnsi="Times New Roman" w:cs="Times New Roman"/>
          <w:sz w:val="24"/>
          <w:szCs w:val="24"/>
        </w:rPr>
        <w:t>(1) Isik saab elulõpu tahteavalduse ilma arsti nõustamiseta igal ajal tühistada kas tervise infosüsteemis või muul selgelt väljendatud viisil, mis on kolmandale isikule arusaadav</w:t>
      </w:r>
      <w:r w:rsidR="00E34B84">
        <w:rPr>
          <w:rFonts w:ascii="Times New Roman" w:hAnsi="Times New Roman" w:cs="Times New Roman"/>
          <w:sz w:val="24"/>
          <w:szCs w:val="24"/>
        </w:rPr>
        <w:t xml:space="preserve"> ning mis jõuab </w:t>
      </w:r>
      <w:r w:rsidR="00DE7E01">
        <w:rPr>
          <w:rFonts w:ascii="Times New Roman" w:hAnsi="Times New Roman" w:cs="Times New Roman"/>
          <w:sz w:val="24"/>
          <w:szCs w:val="24"/>
        </w:rPr>
        <w:t>arst</w:t>
      </w:r>
      <w:r w:rsidR="00F119A9">
        <w:rPr>
          <w:rFonts w:ascii="Times New Roman" w:hAnsi="Times New Roman" w:cs="Times New Roman"/>
          <w:sz w:val="24"/>
          <w:szCs w:val="24"/>
        </w:rPr>
        <w:t>ini</w:t>
      </w:r>
      <w:r w:rsidRPr="7027B5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B600D" w:rsidP="000B600D" w:rsidRDefault="000B600D" w14:paraId="16EC046E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600D" w:rsidP="000B600D" w:rsidRDefault="000B600D" w14:paraId="77729D5D" w14:textId="64BD8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9078858">
        <w:rPr>
          <w:rFonts w:ascii="Times New Roman" w:hAnsi="Times New Roman" w:cs="Times New Roman"/>
          <w:sz w:val="24"/>
          <w:szCs w:val="24"/>
        </w:rPr>
        <w:t xml:space="preserve">(2) Kui isik tühistab elulõpu tahteavalduse muul moel kui tervise infosüsteemis, peab arst elulõpu tahteavalduse tühistamisest teada saades </w:t>
      </w:r>
      <w:r w:rsidR="00876D79">
        <w:rPr>
          <w:rFonts w:ascii="Times New Roman" w:hAnsi="Times New Roman" w:cs="Times New Roman"/>
          <w:sz w:val="24"/>
          <w:szCs w:val="24"/>
        </w:rPr>
        <w:t xml:space="preserve">selle ise </w:t>
      </w:r>
      <w:r w:rsidRPr="09078858" w:rsidR="00AE12A5">
        <w:rPr>
          <w:rFonts w:ascii="Times New Roman" w:hAnsi="Times New Roman" w:cs="Times New Roman"/>
          <w:sz w:val="24"/>
          <w:szCs w:val="24"/>
        </w:rPr>
        <w:t>tervise infosüsteemi</w:t>
      </w:r>
      <w:r w:rsidR="00AE12A5">
        <w:rPr>
          <w:rFonts w:ascii="Times New Roman" w:hAnsi="Times New Roman" w:cs="Times New Roman"/>
          <w:sz w:val="24"/>
          <w:szCs w:val="24"/>
        </w:rPr>
        <w:t>s</w:t>
      </w:r>
      <w:r w:rsidRPr="09078858">
        <w:rPr>
          <w:rFonts w:ascii="Times New Roman" w:hAnsi="Times New Roman" w:cs="Times New Roman"/>
          <w:sz w:val="24"/>
          <w:szCs w:val="24"/>
        </w:rPr>
        <w:t xml:space="preserve"> viivitamatult </w:t>
      </w:r>
      <w:r w:rsidR="00AE12A5">
        <w:rPr>
          <w:rFonts w:ascii="Times New Roman" w:hAnsi="Times New Roman" w:cs="Times New Roman"/>
          <w:sz w:val="24"/>
          <w:szCs w:val="24"/>
        </w:rPr>
        <w:t>tühistama</w:t>
      </w:r>
      <w:r w:rsidR="00D6466A">
        <w:rPr>
          <w:rFonts w:ascii="Times New Roman" w:hAnsi="Times New Roman" w:cs="Times New Roman"/>
          <w:sz w:val="24"/>
          <w:szCs w:val="24"/>
        </w:rPr>
        <w:t>.</w:t>
      </w:r>
    </w:p>
    <w:p w:rsidR="000B600D" w:rsidP="000B600D" w:rsidRDefault="000B600D" w14:paraId="030BFBD7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600D" w:rsidP="000B600D" w:rsidRDefault="000B600D" w14:paraId="7DC90EBD" w14:textId="57FE61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9078858">
        <w:rPr>
          <w:rFonts w:ascii="Times New Roman" w:hAnsi="Times New Roman" w:cs="Times New Roman"/>
          <w:sz w:val="24"/>
          <w:szCs w:val="24"/>
        </w:rPr>
        <w:t xml:space="preserve">(3) Elulõpu tahteavalduse tühistamine jõustub tervise infosüsteemi kande tegemisest välja arvatud juhul, kui isikule teenust osutav tervishoiutöötaja teadis tühistamisest varem. </w:t>
      </w:r>
    </w:p>
    <w:p w:rsidR="00793A80" w:rsidP="00387E92" w:rsidRDefault="00793A80" w14:paraId="4CF899FA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43469C" w:rsidR="00793A80" w:rsidP="00387E92" w:rsidRDefault="00793A80" w14:paraId="6C3191E5" w14:textId="36239BA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469C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53555C">
        <w:rPr>
          <w:rFonts w:ascii="Times New Roman" w:hAnsi="Times New Roman" w:cs="Times New Roman"/>
          <w:b/>
          <w:bCs/>
          <w:sz w:val="24"/>
          <w:szCs w:val="24"/>
        </w:rPr>
        <w:t>59</w:t>
      </w:r>
      <w:r w:rsidRPr="0053555C" w:rsidR="0053555C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="00D5463A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43469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43469C">
        <w:rPr>
          <w:rFonts w:ascii="Times New Roman" w:hAnsi="Times New Roman" w:cs="Times New Roman"/>
          <w:b/>
          <w:bCs/>
          <w:sz w:val="24"/>
          <w:szCs w:val="24"/>
        </w:rPr>
        <w:t>Elulõpu tahteavalduse koostamise r</w:t>
      </w:r>
      <w:r w:rsidRPr="0043469C">
        <w:rPr>
          <w:rFonts w:ascii="Times New Roman" w:hAnsi="Times New Roman" w:cs="Times New Roman"/>
          <w:b/>
          <w:bCs/>
          <w:sz w:val="24"/>
          <w:szCs w:val="24"/>
        </w:rPr>
        <w:t>ahastamine</w:t>
      </w:r>
    </w:p>
    <w:p w:rsidR="00793A80" w:rsidP="00387E92" w:rsidRDefault="00793A80" w14:paraId="560B77EF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3A80" w:rsidP="00387E92" w:rsidRDefault="00793A80" w14:paraId="13725612" w14:textId="570915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2D04D2E2" w:rsidR="5DBB8AB4">
        <w:rPr>
          <w:rFonts w:ascii="Times New Roman" w:hAnsi="Times New Roman" w:cs="Times New Roman"/>
          <w:sz w:val="24"/>
          <w:szCs w:val="24"/>
        </w:rPr>
        <w:t xml:space="preserve">Elulõpu tahteavalduse koostamist rahastatakse </w:t>
      </w:r>
      <w:ins w:author="Kärt Voor - JUSTDIGI" w:date="2024-12-23T09:00:28.261Z" w:id="1761245922">
        <w:r w:rsidRPr="2D04D2E2" w:rsidR="32589ED4">
          <w:rPr>
            <w:rFonts w:ascii="Times New Roman" w:hAnsi="Times New Roman" w:cs="Times New Roman"/>
            <w:sz w:val="24"/>
            <w:szCs w:val="24"/>
          </w:rPr>
          <w:t>ravikindlustuse seaduse § 30 lõike 1</w:t>
        </w:r>
        <w:r w:rsidRPr="2D04D2E2" w:rsidR="32589ED4">
          <w:rPr>
            <w:rFonts w:ascii="Times New Roman" w:hAnsi="Times New Roman" w:cs="Times New Roman"/>
            <w:sz w:val="24"/>
            <w:szCs w:val="24"/>
          </w:rPr>
          <w:t xml:space="preserve"> alusel kehtestatud </w:t>
        </w:r>
      </w:ins>
      <w:del w:author="Kärt Voor - JUSTDIGI" w:date="2024-12-23T09:00:51.32Z" w:id="670852815">
        <w:r w:rsidRPr="2D04D2E2" w:rsidDel="5DBB8AB4">
          <w:rPr>
            <w:rFonts w:ascii="Times New Roman" w:hAnsi="Times New Roman" w:cs="Times New Roman"/>
            <w:sz w:val="24"/>
            <w:szCs w:val="24"/>
          </w:rPr>
          <w:delText>Tervisekassa eelarvest tervishoiuteenuste loetelus sätestatud</w:delText>
        </w:r>
      </w:del>
      <w:r w:rsidRPr="2D04D2E2" w:rsidR="5DBB8AB4">
        <w:rPr>
          <w:rFonts w:ascii="Times New Roman" w:hAnsi="Times New Roman" w:cs="Times New Roman"/>
          <w:sz w:val="24"/>
          <w:szCs w:val="24"/>
        </w:rPr>
        <w:t xml:space="preserve"> alustel, tingimustel ja korras.“.</w:t>
      </w:r>
    </w:p>
    <w:p w:rsidR="00A433CB" w:rsidP="00A433CB" w:rsidRDefault="00A433CB" w14:paraId="385C9177" w14:textId="777777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name="_Hlk177934897" w:id="29"/>
    </w:p>
    <w:p w:rsidRPr="00761890" w:rsidR="00A433CB" w:rsidP="00A433CB" w:rsidRDefault="00A433CB" w14:paraId="52455254" w14:textId="420ED94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1890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824AD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761890">
        <w:rPr>
          <w:rFonts w:ascii="Times New Roman" w:hAnsi="Times New Roman" w:cs="Times New Roman"/>
          <w:b/>
          <w:bCs/>
          <w:sz w:val="24"/>
          <w:szCs w:val="24"/>
        </w:rPr>
        <w:t xml:space="preserve">. Võlaõigusseaduse </w:t>
      </w:r>
      <w:bookmarkEnd w:id="29"/>
      <w:r w:rsidRPr="00761890">
        <w:rPr>
          <w:rFonts w:ascii="Times New Roman" w:hAnsi="Times New Roman" w:cs="Times New Roman"/>
          <w:b/>
          <w:bCs/>
          <w:sz w:val="24"/>
          <w:szCs w:val="24"/>
        </w:rPr>
        <w:t xml:space="preserve">muutmine </w:t>
      </w:r>
    </w:p>
    <w:p w:rsidR="00A433CB" w:rsidP="00A433CB" w:rsidRDefault="00A433CB" w14:paraId="48744106" w14:textId="77777777">
      <w:pPr>
        <w:spacing w:after="0" w:line="240" w:lineRule="auto"/>
        <w:jc w:val="both"/>
        <w:rPr>
          <w:rFonts w:ascii="Times New Roman" w:hAnsi="Times New Roman" w:cs="Times New Roman"/>
          <w:b/>
          <w:bCs/>
          <w:strike/>
          <w:sz w:val="24"/>
          <w:szCs w:val="24"/>
        </w:rPr>
      </w:pPr>
    </w:p>
    <w:p w:rsidR="002E5D4C" w:rsidP="00A433CB" w:rsidRDefault="002E5D4C" w14:paraId="4C469DBB" w14:textId="1E5CAA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D4C">
        <w:rPr>
          <w:rFonts w:ascii="Times New Roman" w:hAnsi="Times New Roman" w:cs="Times New Roman"/>
          <w:sz w:val="24"/>
          <w:szCs w:val="24"/>
        </w:rPr>
        <w:t>Võla</w:t>
      </w:r>
      <w:r>
        <w:rPr>
          <w:rFonts w:ascii="Times New Roman" w:hAnsi="Times New Roman" w:cs="Times New Roman"/>
          <w:sz w:val="24"/>
          <w:szCs w:val="24"/>
        </w:rPr>
        <w:t>õigusseaduses tehakse jä</w:t>
      </w:r>
      <w:r w:rsidR="00BE52E1">
        <w:rPr>
          <w:rFonts w:ascii="Times New Roman" w:hAnsi="Times New Roman" w:cs="Times New Roman"/>
          <w:sz w:val="24"/>
          <w:szCs w:val="24"/>
        </w:rPr>
        <w:t>rgmised muudatused:</w:t>
      </w:r>
    </w:p>
    <w:p w:rsidR="00BE52E1" w:rsidP="00A433CB" w:rsidRDefault="00BE52E1" w14:paraId="0BF3037B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52E1" w:rsidP="00A433CB" w:rsidRDefault="00BE52E1" w14:paraId="1E4CF63B" w14:textId="4C46CC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2D04D2E2" w:rsidR="6839D152">
        <w:rPr>
          <w:rFonts w:ascii="Times New Roman" w:hAnsi="Times New Roman" w:cs="Times New Roman"/>
          <w:b w:val="1"/>
          <w:bCs w:val="1"/>
          <w:sz w:val="24"/>
          <w:szCs w:val="24"/>
        </w:rPr>
        <w:t>1)</w:t>
      </w:r>
      <w:r w:rsidRPr="2D04D2E2" w:rsidR="6839D152">
        <w:rPr>
          <w:rFonts w:ascii="Times New Roman" w:hAnsi="Times New Roman" w:cs="Times New Roman"/>
          <w:sz w:val="24"/>
          <w:szCs w:val="24"/>
        </w:rPr>
        <w:t xml:space="preserve"> paragrahvi 759 tekst loetakse lõikeks 1 ning </w:t>
      </w:r>
      <w:del w:author="Kärt Voor - JUSTDIGI" w:date="2024-12-23T09:16:51.945Z" w:id="1110421952">
        <w:r w:rsidRPr="2D04D2E2" w:rsidDel="6839D152">
          <w:rPr>
            <w:rFonts w:ascii="Times New Roman" w:hAnsi="Times New Roman" w:cs="Times New Roman"/>
            <w:sz w:val="24"/>
            <w:szCs w:val="24"/>
          </w:rPr>
          <w:delText xml:space="preserve">§-i </w:delText>
        </w:r>
      </w:del>
      <w:ins w:author="Kärt Voor - JUSTDIGI" w:date="2024-12-23T09:16:53.412Z" w:id="1602033989">
        <w:r w:rsidRPr="2D04D2E2" w:rsidR="3018C6C4">
          <w:rPr>
            <w:rFonts w:ascii="Times New Roman" w:hAnsi="Times New Roman" w:cs="Times New Roman"/>
            <w:sz w:val="24"/>
            <w:szCs w:val="24"/>
          </w:rPr>
          <w:t>p</w:t>
        </w:r>
      </w:ins>
      <w:commentRangeStart w:id="976758006"/>
      <w:ins w:author="Kärt Voor - JUSTDIGI" w:date="2024-12-23T09:16:53.412Z" w:id="525797639">
        <w:r w:rsidRPr="2D04D2E2" w:rsidR="3018C6C4">
          <w:rPr>
            <w:rFonts w:ascii="Times New Roman" w:hAnsi="Times New Roman" w:cs="Times New Roman"/>
            <w:sz w:val="24"/>
            <w:szCs w:val="24"/>
          </w:rPr>
          <w:t xml:space="preserve">aragrahvi </w:t>
        </w:r>
      </w:ins>
      <w:r w:rsidRPr="2D04D2E2" w:rsidR="6839D152">
        <w:rPr>
          <w:rFonts w:ascii="Times New Roman" w:hAnsi="Times New Roman" w:cs="Times New Roman"/>
          <w:sz w:val="24"/>
          <w:szCs w:val="24"/>
        </w:rPr>
        <w:t>t</w:t>
      </w:r>
      <w:commentRangeEnd w:id="976758006"/>
      <w:r>
        <w:rPr>
          <w:rStyle w:val="CommentReference"/>
        </w:rPr>
        <w:commentReference w:id="976758006"/>
      </w:r>
      <w:r w:rsidRPr="2D04D2E2" w:rsidR="6839D152">
        <w:rPr>
          <w:rFonts w:ascii="Times New Roman" w:hAnsi="Times New Roman" w:cs="Times New Roman"/>
          <w:sz w:val="24"/>
          <w:szCs w:val="24"/>
        </w:rPr>
        <w:t>äiendatakse lõikega 2 järgmises sõnastuses:</w:t>
      </w:r>
    </w:p>
    <w:p w:rsidR="003847D5" w:rsidP="00A433CB" w:rsidRDefault="003847D5" w14:paraId="371DA88C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52E1" w:rsidP="00A433CB" w:rsidRDefault="00BE52E1" w14:paraId="78D2E118" w14:textId="658FFB0A" w14:noSpellErr="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185A6020" w:rsidR="6839D152">
        <w:rPr>
          <w:rFonts w:ascii="Times New Roman" w:hAnsi="Times New Roman" w:cs="Times New Roman"/>
          <w:sz w:val="24"/>
          <w:szCs w:val="24"/>
        </w:rPr>
        <w:t xml:space="preserve">„(2) Kui </w:t>
      </w:r>
      <w:r w:rsidRPr="185A6020" w:rsidR="127B3817">
        <w:rPr>
          <w:rFonts w:ascii="Times New Roman" w:hAnsi="Times New Roman" w:cs="Times New Roman"/>
          <w:sz w:val="24"/>
          <w:szCs w:val="24"/>
        </w:rPr>
        <w:t xml:space="preserve">patsient on sattunud otsusevõimetusse seisundisse ja on koostanud patsiendi elulõpu </w:t>
      </w:r>
      <w:commentRangeStart w:id="288058103"/>
      <w:r w:rsidRPr="185A6020" w:rsidR="127B3817">
        <w:rPr>
          <w:rFonts w:ascii="Times New Roman" w:hAnsi="Times New Roman" w:cs="Times New Roman"/>
          <w:sz w:val="24"/>
          <w:szCs w:val="24"/>
        </w:rPr>
        <w:t>tahteavalduse tervishoiuteenuste korraldamise seaduse alusel</w:t>
      </w:r>
      <w:commentRangeEnd w:id="288058103"/>
      <w:r>
        <w:rPr>
          <w:rStyle w:val="CommentReference"/>
        </w:rPr>
        <w:commentReference w:id="288058103"/>
      </w:r>
      <w:r w:rsidRPr="185A6020" w:rsidR="127B3817">
        <w:rPr>
          <w:rFonts w:ascii="Times New Roman" w:hAnsi="Times New Roman" w:cs="Times New Roman"/>
          <w:sz w:val="24"/>
          <w:szCs w:val="24"/>
        </w:rPr>
        <w:t xml:space="preserve"> (edaspidi </w:t>
      </w:r>
      <w:r w:rsidRPr="185A6020" w:rsidR="127B3817">
        <w:rPr>
          <w:rFonts w:ascii="Times New Roman" w:hAnsi="Times New Roman" w:cs="Times New Roman"/>
          <w:i w:val="1"/>
          <w:iCs w:val="1"/>
          <w:sz w:val="24"/>
          <w:szCs w:val="24"/>
        </w:rPr>
        <w:t>elulõpu tahteavaldus</w:t>
      </w:r>
      <w:r w:rsidRPr="185A6020" w:rsidR="127B3817">
        <w:rPr>
          <w:rFonts w:ascii="Times New Roman" w:hAnsi="Times New Roman" w:cs="Times New Roman"/>
          <w:sz w:val="24"/>
          <w:szCs w:val="24"/>
        </w:rPr>
        <w:t xml:space="preserve">), siis </w:t>
      </w:r>
      <w:r w:rsidRPr="185A6020" w:rsidR="127B3817">
        <w:rPr>
          <w:rFonts w:ascii="Times New Roman" w:hAnsi="Times New Roman" w:cs="Times New Roman"/>
          <w:sz w:val="24"/>
          <w:szCs w:val="24"/>
        </w:rPr>
        <w:t>loetakse, et isikul puudub tahe elulõpu tahteavalduses nimetatud tervishoiuteenuste suhtes tervishoiuteenuse osutamise lepingut sõlmida.</w:t>
      </w:r>
      <w:r w:rsidRPr="185A6020" w:rsidR="127B3817">
        <w:rPr>
          <w:rFonts w:ascii="Times New Roman" w:hAnsi="Times New Roman" w:cs="Times New Roman"/>
          <w:sz w:val="24"/>
          <w:szCs w:val="24"/>
        </w:rPr>
        <w:t>“;</w:t>
      </w:r>
    </w:p>
    <w:p w:rsidR="001B06E1" w:rsidP="00A433CB" w:rsidRDefault="001B06E1" w14:paraId="657DDB39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06E1" w:rsidP="00A433CB" w:rsidRDefault="001B06E1" w14:paraId="211372F1" w14:textId="35878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7DE">
        <w:rPr>
          <w:rFonts w:ascii="Times New Roman" w:hAnsi="Times New Roman" w:cs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paragrahvi 766 täiendatakse lõikega 4</w:t>
      </w:r>
      <w:r w:rsidRPr="001B06E1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:rsidR="001B06E1" w:rsidP="00A433CB" w:rsidRDefault="001B06E1" w14:paraId="1DB8B77B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06E1" w:rsidP="00A433CB" w:rsidRDefault="001B06E1" w14:paraId="571D2B30" w14:textId="542DAC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„(4</w:t>
      </w:r>
      <w:r w:rsidRPr="001B06E1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E240F5">
        <w:rPr>
          <w:rFonts w:ascii="Times New Roman" w:hAnsi="Times New Roman" w:cs="Times New Roman"/>
          <w:sz w:val="24"/>
          <w:szCs w:val="24"/>
        </w:rPr>
        <w:t>Otsusevõimelisel patsiendil on</w:t>
      </w:r>
      <w:r w:rsidRPr="001B06E1">
        <w:rPr>
          <w:rFonts w:ascii="Times New Roman" w:hAnsi="Times New Roman" w:cs="Times New Roman"/>
          <w:sz w:val="24"/>
          <w:szCs w:val="24"/>
        </w:rPr>
        <w:t xml:space="preserve"> õigus loobuda </w:t>
      </w:r>
      <w:r w:rsidR="00E240F5">
        <w:rPr>
          <w:rFonts w:ascii="Times New Roman" w:hAnsi="Times New Roman" w:cs="Times New Roman"/>
          <w:sz w:val="24"/>
          <w:szCs w:val="24"/>
        </w:rPr>
        <w:t xml:space="preserve">tulevikus </w:t>
      </w:r>
      <w:r w:rsidR="0022500C">
        <w:rPr>
          <w:rFonts w:ascii="Times New Roman" w:hAnsi="Times New Roman" w:cs="Times New Roman"/>
          <w:sz w:val="24"/>
          <w:szCs w:val="24"/>
        </w:rPr>
        <w:t>otsus</w:t>
      </w:r>
      <w:r w:rsidR="00E240F5">
        <w:rPr>
          <w:rFonts w:ascii="Times New Roman" w:hAnsi="Times New Roman" w:cs="Times New Roman"/>
          <w:sz w:val="24"/>
          <w:szCs w:val="24"/>
        </w:rPr>
        <w:t xml:space="preserve">evõimetusse seisundisse sattudes </w:t>
      </w:r>
      <w:r w:rsidRPr="001B06E1">
        <w:rPr>
          <w:rFonts w:ascii="Times New Roman" w:hAnsi="Times New Roman" w:cs="Times New Roman"/>
          <w:sz w:val="24"/>
          <w:szCs w:val="24"/>
        </w:rPr>
        <w:t xml:space="preserve">tervishoiuteenusest, kui ta on koostanud elulõpu tahteavalduse </w:t>
      </w:r>
      <w:r w:rsidR="008867DE">
        <w:rPr>
          <w:rFonts w:ascii="Times New Roman" w:hAnsi="Times New Roman" w:cs="Times New Roman"/>
          <w:sz w:val="24"/>
          <w:szCs w:val="24"/>
        </w:rPr>
        <w:t>tervishoiuteenuste korraldamise seaduses</w:t>
      </w:r>
      <w:r w:rsidRPr="001B06E1">
        <w:rPr>
          <w:rFonts w:ascii="Times New Roman" w:hAnsi="Times New Roman" w:cs="Times New Roman"/>
          <w:sz w:val="24"/>
          <w:szCs w:val="24"/>
        </w:rPr>
        <w:t xml:space="preserve"> nimetatud tingimustel.</w:t>
      </w:r>
      <w:r w:rsidR="008867DE">
        <w:rPr>
          <w:rFonts w:ascii="Times New Roman" w:hAnsi="Times New Roman" w:cs="Times New Roman"/>
          <w:sz w:val="24"/>
          <w:szCs w:val="24"/>
        </w:rPr>
        <w:t>“;</w:t>
      </w:r>
    </w:p>
    <w:p w:rsidR="008867DE" w:rsidP="00A433CB" w:rsidRDefault="008867DE" w14:paraId="60AE133F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67DE" w:rsidP="00A433CB" w:rsidRDefault="008867DE" w14:paraId="5CD74862" w14:textId="4E38FA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7DE">
        <w:rPr>
          <w:rFonts w:ascii="Times New Roman" w:hAnsi="Times New Roman" w:cs="Times New Roman"/>
          <w:b/>
          <w:bCs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 paragrahvi 767 täiendatakse lõikega 1</w:t>
      </w:r>
      <w:r w:rsidRPr="008867D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:rsidR="008867DE" w:rsidP="00A433CB" w:rsidRDefault="008867DE" w14:paraId="5999A86B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67DE" w:rsidP="00A433CB" w:rsidRDefault="008867DE" w14:paraId="73627966" w14:textId="52C9CD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9078858">
        <w:rPr>
          <w:rFonts w:ascii="Times New Roman" w:hAnsi="Times New Roman" w:cs="Times New Roman"/>
          <w:sz w:val="24"/>
          <w:szCs w:val="24"/>
        </w:rPr>
        <w:t>„(1</w:t>
      </w:r>
      <w:r w:rsidRPr="0907885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9078858">
        <w:rPr>
          <w:rFonts w:ascii="Times New Roman" w:hAnsi="Times New Roman" w:cs="Times New Roman"/>
          <w:sz w:val="24"/>
          <w:szCs w:val="24"/>
        </w:rPr>
        <w:t xml:space="preserve">) Otsusevõimetu patsiendi puhul tervishoiuteenuse osutamisel tuleb lähtuda tema koostatud elulõpu tahteavaldusest. Omakseid tuleb </w:t>
      </w:r>
      <w:r w:rsidRPr="7D136965" w:rsidR="001C3026">
        <w:rPr>
          <w:rFonts w:ascii="Times New Roman" w:hAnsi="Times New Roman" w:cs="Times New Roman"/>
          <w:sz w:val="24"/>
          <w:szCs w:val="24"/>
        </w:rPr>
        <w:t xml:space="preserve">võimalusel </w:t>
      </w:r>
      <w:r w:rsidRPr="09078858">
        <w:rPr>
          <w:rFonts w:ascii="Times New Roman" w:hAnsi="Times New Roman" w:cs="Times New Roman"/>
          <w:sz w:val="24"/>
          <w:szCs w:val="24"/>
        </w:rPr>
        <w:t>teavitada elulõpu tahteavalduse alusel tervishoiuteenuse osutamata jätmisest</w:t>
      </w:r>
      <w:r w:rsidR="001C3026">
        <w:rPr>
          <w:rFonts w:ascii="Times New Roman" w:hAnsi="Times New Roman" w:cs="Times New Roman"/>
          <w:sz w:val="24"/>
          <w:szCs w:val="24"/>
        </w:rPr>
        <w:t>.</w:t>
      </w:r>
      <w:r w:rsidRPr="09078858">
        <w:rPr>
          <w:rFonts w:ascii="Times New Roman" w:hAnsi="Times New Roman" w:cs="Times New Roman"/>
          <w:sz w:val="24"/>
          <w:szCs w:val="24"/>
        </w:rPr>
        <w:t>.“.</w:t>
      </w:r>
    </w:p>
    <w:p w:rsidRPr="002E5D4C" w:rsidR="008867DE" w:rsidP="00A433CB" w:rsidRDefault="008867DE" w14:paraId="1C6F7681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AF3389" w:rsidR="00FB5007" w:rsidP="00FB5007" w:rsidRDefault="00FB5007" w14:paraId="17FA4CD3" w14:textId="57227B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824ADA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AF3389">
        <w:rPr>
          <w:rFonts w:ascii="Times New Roman" w:hAnsi="Times New Roman" w:cs="Times New Roman"/>
          <w:b/>
          <w:bCs/>
          <w:sz w:val="24"/>
          <w:szCs w:val="24"/>
        </w:rPr>
        <w:t>Seaduse jõustumine</w:t>
      </w:r>
    </w:p>
    <w:p w:rsidR="00FB5007" w:rsidP="00FB5007" w:rsidRDefault="00FB5007" w14:paraId="7861E98E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5007" w:rsidP="00FB5007" w:rsidRDefault="00FB5007" w14:paraId="5F49E18C" w14:textId="7764EE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Käesolev seadus jõustub </w:t>
      </w:r>
      <w:r w:rsidRPr="00F45EB7">
        <w:rPr>
          <w:rFonts w:ascii="Times New Roman" w:hAnsi="Times New Roman" w:cs="Times New Roman"/>
          <w:sz w:val="24"/>
          <w:szCs w:val="24"/>
        </w:rPr>
        <w:t>202</w:t>
      </w:r>
      <w:r w:rsidR="005B1649">
        <w:rPr>
          <w:rFonts w:ascii="Times New Roman" w:hAnsi="Times New Roman" w:cs="Times New Roman"/>
          <w:sz w:val="24"/>
          <w:szCs w:val="24"/>
        </w:rPr>
        <w:t>7</w:t>
      </w:r>
      <w:r w:rsidRPr="00F45EB7">
        <w:rPr>
          <w:rFonts w:ascii="Times New Roman" w:hAnsi="Times New Roman" w:cs="Times New Roman"/>
          <w:sz w:val="24"/>
          <w:szCs w:val="24"/>
        </w:rPr>
        <w:t>. a</w:t>
      </w:r>
      <w:r>
        <w:rPr>
          <w:rFonts w:ascii="Times New Roman" w:hAnsi="Times New Roman" w:cs="Times New Roman"/>
          <w:sz w:val="24"/>
          <w:szCs w:val="24"/>
        </w:rPr>
        <w:t xml:space="preserve">asta 1. jaanuaril. </w:t>
      </w:r>
    </w:p>
    <w:p w:rsidR="00FB5007" w:rsidP="00FB5007" w:rsidRDefault="00FB5007" w14:paraId="305EA688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5007" w:rsidP="00FB5007" w:rsidRDefault="00FB5007" w14:paraId="3A276DBF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5007" w:rsidP="00FB5007" w:rsidRDefault="00FB5007" w14:paraId="15AA1706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DE73B3" w:rsidR="00FB5007" w:rsidP="00FB5007" w:rsidRDefault="00FB5007" w14:paraId="39420477" w14:textId="2A46B0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3B3">
        <w:rPr>
          <w:rFonts w:ascii="Times New Roman" w:hAnsi="Times New Roman" w:cs="Times New Roman"/>
          <w:sz w:val="24"/>
          <w:szCs w:val="24"/>
        </w:rPr>
        <w:t xml:space="preserve">Lauri </w:t>
      </w:r>
      <w:proofErr w:type="spellStart"/>
      <w:r w:rsidRPr="00DE73B3">
        <w:rPr>
          <w:rFonts w:ascii="Times New Roman" w:hAnsi="Times New Roman" w:cs="Times New Roman"/>
          <w:sz w:val="24"/>
          <w:szCs w:val="24"/>
        </w:rPr>
        <w:t>Hussar</w:t>
      </w:r>
      <w:proofErr w:type="spellEnd"/>
    </w:p>
    <w:p w:rsidRPr="00DE73B3" w:rsidR="00FB5007" w:rsidP="00FB5007" w:rsidRDefault="00FB5007" w14:paraId="34B2276B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3B3">
        <w:rPr>
          <w:rFonts w:ascii="Times New Roman" w:hAnsi="Times New Roman" w:cs="Times New Roman"/>
          <w:sz w:val="24"/>
          <w:szCs w:val="24"/>
        </w:rPr>
        <w:t>Riigikogu esimees</w:t>
      </w:r>
    </w:p>
    <w:p w:rsidRPr="00DE73B3" w:rsidR="00FB5007" w:rsidP="00FB5007" w:rsidRDefault="00FB5007" w14:paraId="319EF3B6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C23E1A" w:rsidR="00FB5007" w:rsidP="00FB5007" w:rsidRDefault="00FB5007" w14:paraId="39F85DAA" w14:textId="77777777">
      <w:pPr>
        <w:pStyle w:val="Vahedeta"/>
        <w:pBdr>
          <w:bottom w:val="single" w:color="auto" w:sz="12" w:space="1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C23E1A">
        <w:rPr>
          <w:rFonts w:ascii="Times New Roman" w:hAnsi="Times New Roman" w:cs="Times New Roman"/>
          <w:sz w:val="24"/>
          <w:szCs w:val="24"/>
        </w:rPr>
        <w:t xml:space="preserve">Tallinn,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C23E1A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23E1A">
        <w:rPr>
          <w:rFonts w:ascii="Times New Roman" w:hAnsi="Times New Roman" w:cs="Times New Roman"/>
          <w:sz w:val="24"/>
          <w:szCs w:val="24"/>
        </w:rPr>
        <w:t>. a</w:t>
      </w:r>
    </w:p>
    <w:p w:rsidRPr="00C23E1A" w:rsidR="00FB5007" w:rsidP="00FB5007" w:rsidRDefault="00FB5007" w14:paraId="082E26B7" w14:textId="77777777">
      <w:pPr>
        <w:pStyle w:val="Vahedeta"/>
        <w:pBdr>
          <w:bottom w:val="single" w:color="auto" w:sz="12" w:space="1"/>
        </w:pBdr>
        <w:jc w:val="both"/>
        <w:rPr>
          <w:rFonts w:ascii="Times New Roman" w:hAnsi="Times New Roman" w:cs="Times New Roman"/>
          <w:sz w:val="24"/>
          <w:szCs w:val="24"/>
        </w:rPr>
      </w:pPr>
    </w:p>
    <w:p w:rsidRPr="00FB5007" w:rsidR="00FB5007" w:rsidP="007732A9" w:rsidRDefault="00FB5007" w14:paraId="12F9E607" w14:textId="698394A6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C23E1A">
        <w:rPr>
          <w:rFonts w:ascii="Times New Roman" w:hAnsi="Times New Roman" w:cs="Times New Roman"/>
          <w:sz w:val="24"/>
          <w:szCs w:val="24"/>
        </w:rPr>
        <w:t xml:space="preserve">Algatab Vabariigi Valitsus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C23E1A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23E1A">
        <w:rPr>
          <w:rFonts w:ascii="Times New Roman" w:hAnsi="Times New Roman" w:cs="Times New Roman"/>
          <w:sz w:val="24"/>
          <w:szCs w:val="24"/>
        </w:rPr>
        <w:t>. a</w:t>
      </w:r>
    </w:p>
    <w:sectPr w:rsidRPr="00FB5007" w:rsidR="00FB5007">
      <w:footerReference w:type="default" r:id="rId15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nitials="KV" w:author="Kärt Voor - JUSTDIGI" w:date="2024-12-19T08:28:00Z" w:id="0">
    <w:p w:rsidR="007B5930" w:rsidP="007B5930" w:rsidRDefault="007B5930" w14:paraId="7EFE8925" w14:textId="77777777">
      <w:pPr>
        <w:pStyle w:val="Kommentaaritekst"/>
      </w:pPr>
      <w:r>
        <w:rPr>
          <w:rStyle w:val="Kommentaariviide"/>
        </w:rPr>
        <w:annotationRef/>
      </w:r>
      <w:r>
        <w:t>Normi p 6 on "andmetöötluse logid". Lisatav sobib p-ks 3(1), et patsienti puudutav oleks järjestikku. Palume normi asukohta muuta.</w:t>
      </w:r>
    </w:p>
  </w:comment>
  <w:comment w:initials="KV" w:author="Kärt Voor - JUSTDIGI" w:date="2024-12-19T14:06:00Z" w:id="1">
    <w:p w:rsidR="006E2D8D" w:rsidP="006E2D8D" w:rsidRDefault="006E2D8D" w14:paraId="3F3A1F05" w14:textId="77777777">
      <w:pPr>
        <w:pStyle w:val="Kommentaaritekst"/>
      </w:pPr>
      <w:r>
        <w:rPr>
          <w:rStyle w:val="Kommentaariviide"/>
        </w:rPr>
        <w:annotationRef/>
      </w:r>
      <w:r>
        <w:t>Teeme ettepaneku esitada ka viited asjakohastele TTKS-i §-dele, sest tunnistaja ja usaldusisiku regulatsioon esitatakse pärast seda normi.</w:t>
      </w:r>
    </w:p>
  </w:comment>
  <w:comment w:initials="KV" w:author="Kärt Voor - JUSTDIGI" w:date="2024-12-19T13:58:00Z" w:id="3">
    <w:p w:rsidR="008D58D0" w:rsidP="008D58D0" w:rsidRDefault="008D58D0" w14:paraId="4D64BEDB" w14:textId="3AC7EF84">
      <w:pPr>
        <w:pStyle w:val="Kommentaaritekst"/>
      </w:pPr>
      <w:r>
        <w:rPr>
          <w:rStyle w:val="Kommentaariviide"/>
        </w:rPr>
        <w:annotationRef/>
      </w:r>
      <w:r>
        <w:t>NT käsiraamatu näide sõnade järjekorra kohta (NT käsiraamatu § 37 komm 3).</w:t>
      </w:r>
    </w:p>
  </w:comment>
  <w:comment w:initials="KV" w:author="Kärt Voor - JUSTDIGI" w:date="2024-12-19T14:01:00Z" w:id="6">
    <w:p w:rsidR="008B5C8F" w:rsidP="008B5C8F" w:rsidRDefault="008B5C8F" w14:paraId="44C9A822" w14:textId="77777777">
      <w:pPr>
        <w:pStyle w:val="Kommentaaritekst"/>
      </w:pPr>
      <w:r>
        <w:rPr>
          <w:rStyle w:val="Kommentaariviide"/>
        </w:rPr>
        <w:annotationRef/>
      </w:r>
      <w:r>
        <w:t>Lähtudes TTKS-st, milles on ptk-de pealkirjad läbivalt suurtähtedega, tuleb lisatav ptk olemasolevatega ühtlustada.</w:t>
      </w:r>
    </w:p>
  </w:comment>
  <w:comment w:initials="KV" w:author="Kärt Voor - JUSTDIGI" w:date="2024-12-19T14:09:00Z" w:id="12">
    <w:p w:rsidR="00B344FD" w:rsidP="00B344FD" w:rsidRDefault="00B344FD" w14:paraId="4288584A" w14:textId="77777777">
      <w:pPr>
        <w:pStyle w:val="Kommentaaritekst"/>
      </w:pPr>
      <w:r>
        <w:rPr>
          <w:rStyle w:val="Kommentaariviide"/>
        </w:rPr>
        <w:annotationRef/>
      </w:r>
      <w:r>
        <w:t>Volitusnormi kohaselt kehtestatakse nii tervishoiuteenuste kui ka raviprotseduuride loetelu. Seetõttu tehtud normis täiendused.</w:t>
      </w:r>
    </w:p>
  </w:comment>
  <w:comment w:initials="KV" w:author="Kärt Voor - JUSTDIGI" w:date="2024-12-20T09:25:00Z" w:id="9">
    <w:p w:rsidR="00FE4AB8" w:rsidP="00FE4AB8" w:rsidRDefault="005D4D08" w14:paraId="0BD2C252" w14:textId="77777777">
      <w:pPr>
        <w:pStyle w:val="Kommentaaritekst"/>
      </w:pPr>
      <w:r>
        <w:rPr>
          <w:rStyle w:val="Kommentaariviide"/>
        </w:rPr>
        <w:annotationRef/>
      </w:r>
      <w:r w:rsidR="00FE4AB8">
        <w:t>Lg-s 1 reguleeritakse mitut erinevat teemat - termini määratlus, pöördumatu terviseseisundi kirjeldus ning terviseseisundit leevendavast teenusest/protseduurist loobumise võimatus. Lg 3 sätestab, et tahteavaldus on tähtajatu.</w:t>
      </w:r>
    </w:p>
    <w:p w:rsidR="00FE4AB8" w:rsidP="00FE4AB8" w:rsidRDefault="00FE4AB8" w14:paraId="2F758A73" w14:textId="77777777">
      <w:pPr>
        <w:pStyle w:val="Kommentaaritekst"/>
      </w:pPr>
    </w:p>
    <w:p w:rsidR="00FE4AB8" w:rsidP="00FE4AB8" w:rsidRDefault="00FE4AB8" w14:paraId="4B4D1C44" w14:textId="77777777">
      <w:pPr>
        <w:pStyle w:val="Kommentaaritekst"/>
      </w:pPr>
      <w:r>
        <w:t>Arvestades põhimõtet "ühes lõikes üks reegel" teeme ettepaneku norm sõnastada järgmiselt:</w:t>
      </w:r>
    </w:p>
    <w:p w:rsidR="00FE4AB8" w:rsidP="00FE4AB8" w:rsidRDefault="00FE4AB8" w14:paraId="68424946" w14:textId="77777777">
      <w:pPr>
        <w:pStyle w:val="Kommentaaritekst"/>
      </w:pPr>
    </w:p>
    <w:p w:rsidR="00FE4AB8" w:rsidP="00FE4AB8" w:rsidRDefault="00FE4AB8" w14:paraId="5201E3D6" w14:textId="77777777">
      <w:pPr>
        <w:pStyle w:val="Kommentaaritekst"/>
      </w:pPr>
      <w:r>
        <w:t xml:space="preserve">(1) Patsiendi elulõpu tahteavaldus (edaspidi </w:t>
      </w:r>
      <w:r>
        <w:rPr>
          <w:i/>
          <w:iCs/>
        </w:rPr>
        <w:t>elulõpu tahteavaldus</w:t>
      </w:r>
      <w:r>
        <w:t>) on vabatahtlik</w:t>
      </w:r>
      <w:r>
        <w:rPr>
          <w:b/>
          <w:bCs/>
        </w:rPr>
        <w:t xml:space="preserve">  tähtajatu </w:t>
      </w:r>
      <w:r>
        <w:t xml:space="preserve">dokument, mille isik koostab juhuks, kui ta satub tulevikus otsusevõimetusse seisundisse ning millega ta avaldab tahet loobuda käesoleva paragrahvi lõike 4 alusel kehtestatud määruses loetletud tervishoiuteenuste ja raviprotseduuride, mida oleks osutatud isikule pöördumatus terviseseisundis, osutamisest. </w:t>
      </w:r>
    </w:p>
    <w:p w:rsidR="00FE4AB8" w:rsidP="00FE4AB8" w:rsidRDefault="00FE4AB8" w14:paraId="2D8E67AE" w14:textId="77777777">
      <w:pPr>
        <w:pStyle w:val="Kommentaaritekst"/>
      </w:pPr>
    </w:p>
    <w:p w:rsidR="00FE4AB8" w:rsidP="00FE4AB8" w:rsidRDefault="00FE4AB8" w14:paraId="4B2C3702" w14:textId="77777777">
      <w:pPr>
        <w:pStyle w:val="Kommentaaritekst"/>
      </w:pPr>
      <w:r>
        <w:t xml:space="preserve">(2) Pöördumatu terviseseisund peab olema selline, millest paranemise võimalus on vähetõenäoline ja millega kaasneb püsivalt elukvaliteet, mida isik ei soovi. Terviseseisundit leevendavast tervishoiuteenusest ja raviprotseduurist loobumine ei ole võimalik. </w:t>
      </w:r>
    </w:p>
    <w:p w:rsidR="00FE4AB8" w:rsidP="00FE4AB8" w:rsidRDefault="00FE4AB8" w14:paraId="7A47156D" w14:textId="77777777">
      <w:pPr>
        <w:pStyle w:val="Kommentaaritekst"/>
      </w:pPr>
    </w:p>
    <w:p w:rsidR="00FE4AB8" w:rsidP="00FE4AB8" w:rsidRDefault="00FE4AB8" w14:paraId="140DDE4D" w14:textId="77777777">
      <w:pPr>
        <w:pStyle w:val="Kommentaaritekst"/>
      </w:pPr>
      <w:r>
        <w:rPr>
          <w:strike/>
        </w:rPr>
        <w:t>(3) Elulõpu tahteavalduses võib isik väljendada lisaks käesoleva paragrahvi lõikes 1 nimetatule raviga mitteseotud elulõpu juhised ja eelistused. Need ei ole tervishoiuteenuse osutajale siduvad.</w:t>
      </w:r>
    </w:p>
    <w:p w:rsidR="00FE4AB8" w:rsidP="00FE4AB8" w:rsidRDefault="00FE4AB8" w14:paraId="7315F26E" w14:textId="77777777">
      <w:pPr>
        <w:pStyle w:val="Kommentaaritekst"/>
      </w:pPr>
    </w:p>
    <w:p w:rsidR="00FE4AB8" w:rsidP="00FE4AB8" w:rsidRDefault="00FE4AB8" w14:paraId="335452CA" w14:textId="77777777">
      <w:pPr>
        <w:pStyle w:val="Kommentaaritekst"/>
      </w:pPr>
      <w:r>
        <w:rPr>
          <w:strike/>
        </w:rPr>
        <w:t>(3) Elulõpu tahteavaldus on tähtajatu.</w:t>
      </w:r>
    </w:p>
  </w:comment>
  <w:comment w:initials="KV" w:author="Kärt Voor - JUSTDIGI" w:date="2024-12-20T09:36:00Z" w:id="15">
    <w:p w:rsidR="008437C1" w:rsidP="008437C1" w:rsidRDefault="008437C1" w14:paraId="3794A289" w14:textId="77777777">
      <w:pPr>
        <w:pStyle w:val="Kommentaaritekst"/>
      </w:pPr>
      <w:r>
        <w:rPr>
          <w:rStyle w:val="Kommentaariviide"/>
        </w:rPr>
        <w:annotationRef/>
      </w:r>
      <w:r>
        <w:t>Kuigi olete SK-s andnud selgitusi, siis me ei nõustu, et seaduses on norm, millel ei pruugi olla praktikas tegelikku mõju. Kui norm on siiski vajalik (palume seda ka SK-s põhjendada), siis teeme ettepaneku sõnastada see nt nii:</w:t>
      </w:r>
    </w:p>
    <w:p w:rsidR="008437C1" w:rsidP="008437C1" w:rsidRDefault="008437C1" w14:paraId="5C2C3431" w14:textId="77777777">
      <w:pPr>
        <w:pStyle w:val="Kommentaaritekst"/>
      </w:pPr>
    </w:p>
    <w:p w:rsidR="008437C1" w:rsidP="008437C1" w:rsidRDefault="008437C1" w14:paraId="68602872" w14:textId="77777777">
      <w:pPr>
        <w:pStyle w:val="Kommentaaritekst"/>
      </w:pPr>
      <w:r>
        <w:t xml:space="preserve">(2) Kui isik väljendab lisaks käesoleva paragrahvi lõikes 1 nimetatule raviga mitteseotud elulõpu juhiseid ja eelistusi, ei ole need tervishoiutöötajale siduvad. </w:t>
      </w:r>
    </w:p>
  </w:comment>
  <w:comment w:initials="KV" w:author="Kärt Voor - JUSTDIGI" w:date="2024-12-20T10:35:00Z" w:id="16">
    <w:p w:rsidR="00611EEA" w:rsidP="00611EEA" w:rsidRDefault="00611EEA" w14:paraId="48B42A31" w14:textId="77777777">
      <w:pPr>
        <w:pStyle w:val="Kommentaaritekst"/>
      </w:pPr>
      <w:r>
        <w:rPr>
          <w:rStyle w:val="Kommentaariviide"/>
        </w:rPr>
        <w:annotationRef/>
      </w:r>
      <w:r>
        <w:t>Juhime tähelepanu kooskõlastuskirjas esitatud märkusele ja palume see norm EN-st välja jätta.</w:t>
      </w:r>
    </w:p>
  </w:comment>
  <w:comment w:initials="KV" w:author="Kärt Voor - JUSTDIGI" w:date="2024-12-20T10:42:00Z" w:id="19">
    <w:p w:rsidR="00401F7E" w:rsidP="00401F7E" w:rsidRDefault="00401F7E" w14:paraId="4F3D09C8" w14:textId="77777777">
      <w:pPr>
        <w:pStyle w:val="Kommentaaritekst"/>
      </w:pPr>
      <w:r>
        <w:rPr>
          <w:rStyle w:val="Kommentaariviide"/>
        </w:rPr>
        <w:annotationRef/>
      </w:r>
      <w:r>
        <w:t>Vale viide, palume parandada.</w:t>
      </w:r>
    </w:p>
  </w:comment>
  <w:comment w:initials="KV" w:author="Kärt Voor - JUSTDIGI" w:date="2024-12-20T11:05:00Z" w:id="20">
    <w:p w:rsidR="001F2DA1" w:rsidP="001F2DA1" w:rsidRDefault="001F2DA1" w14:paraId="456F084A" w14:textId="77777777">
      <w:pPr>
        <w:pStyle w:val="Kommentaaritekst"/>
      </w:pPr>
      <w:r>
        <w:rPr>
          <w:rStyle w:val="Kommentaariviide"/>
        </w:rPr>
        <w:annotationRef/>
      </w:r>
      <w:r>
        <w:t>Siin oluline ka see, et mitte ainult arsti juures, vaid arst ka nõustab. Palume EN muuta ja ka seda normis näidata.</w:t>
      </w:r>
    </w:p>
  </w:comment>
  <w:comment w:initials="KV" w:author="Kärt Voor - JUSTDIGI" w:date="2024-12-20T11:04:00Z" w:id="21">
    <w:p w:rsidR="001F2DA1" w:rsidP="001F2DA1" w:rsidRDefault="001F2DA1" w14:paraId="3AD997AA" w14:textId="46E0A263">
      <w:pPr>
        <w:pStyle w:val="Kommentaaritekst"/>
      </w:pPr>
      <w:r>
        <w:rPr>
          <w:rStyle w:val="Kommentaariviide"/>
        </w:rPr>
        <w:annotationRef/>
      </w:r>
      <w:r>
        <w:t>SK kohaselt kinnitab arst läbiviidud nõustamise tervise infosüsteemi vahendusel, seetõttu ettepanek normi täiendamiseks.</w:t>
      </w:r>
    </w:p>
  </w:comment>
  <w:comment w:initials="KV" w:author="Kärt Voor - JUSTDIGI" w:date="2024-12-20T11:09:00Z" w:id="23">
    <w:p w:rsidR="00861EC6" w:rsidP="00861EC6" w:rsidRDefault="00861EC6" w14:paraId="46B44D35" w14:textId="77777777">
      <w:pPr>
        <w:pStyle w:val="Kommentaaritekst"/>
      </w:pPr>
      <w:r>
        <w:rPr>
          <w:rStyle w:val="Kommentaariviide"/>
        </w:rPr>
        <w:annotationRef/>
      </w:r>
      <w:r>
        <w:t>Tuleb kasutada volitusnormi trafaretset sõnastust.</w:t>
      </w:r>
    </w:p>
  </w:comment>
  <w:comment xmlns:w="http://schemas.openxmlformats.org/wordprocessingml/2006/main" w:initials="KJ" w:author="Kärt Voor - JUSTDIGI" w:date="2024-12-23T10:45:48" w:id="1597932621">
    <w:p xmlns:w14="http://schemas.microsoft.com/office/word/2010/wordml" xmlns:w="http://schemas.openxmlformats.org/wordprocessingml/2006/main" w:rsidR="4263456A" w:rsidRDefault="3DDA1534" w14:paraId="5708872D" w14:textId="1F6D5861">
      <w:pPr>
        <w:pStyle w:val="CommentText"/>
      </w:pPr>
      <w:r>
        <w:rPr>
          <w:rStyle w:val="CommentReference"/>
        </w:rPr>
        <w:annotationRef/>
      </w:r>
      <w:r w:rsidRPr="1EE3D0AF" w:rsidR="392B45E2">
        <w:t>Normist peab nähtuma, milleks usaldusisik nõusoleku annab. Palume normi täiendada.</w:t>
      </w:r>
    </w:p>
  </w:comment>
  <w:comment xmlns:w="http://schemas.openxmlformats.org/wordprocessingml/2006/main" w:initials="KJ" w:author="Kärt Voor - JUSTDIGI" w:date="12/23/2024 10:47:45" w:id="1250129426">
    <w:p xmlns:w14="http://schemas.microsoft.com/office/word/2010/wordml" w:rsidR="19FA6BEC" w:rsidRDefault="19BED7CA" w14:paraId="487039C2" w14:textId="1C016E39">
      <w:pPr>
        <w:pStyle w:val="CommentText"/>
      </w:pPr>
      <w:r>
        <w:rPr>
          <w:rStyle w:val="CommentReference"/>
        </w:rPr>
        <w:annotationRef/>
      </w:r>
      <w:r w:rsidRPr="0959FD9B" w:rsidR="75F638BE">
        <w:t>Palume viia see lg-ks 2, sest tegemist on usaldusisikule esitatavate nõuetega (vt nt tunnistaja regulatsiooni).</w:t>
      </w:r>
    </w:p>
  </w:comment>
  <w:comment xmlns:w="http://schemas.openxmlformats.org/wordprocessingml/2006/main" w:initials="KJ" w:author="Kärt Voor - JUSTDIGI" w:date="2024-12-23T11:17:26" w:id="976758006">
    <w:p xmlns:w14="http://schemas.microsoft.com/office/word/2010/wordml" xmlns:w="http://schemas.openxmlformats.org/wordprocessingml/2006/main" w:rsidR="233BA752" w:rsidRDefault="4D9FF76C" w14:paraId="54F1C68D" w14:textId="36906BB0">
      <w:pPr>
        <w:pStyle w:val="CommentText"/>
      </w:pPr>
      <w:r>
        <w:rPr>
          <w:rStyle w:val="CommentReference"/>
        </w:rPr>
        <w:annotationRef/>
      </w:r>
      <w:r w:rsidRPr="3DD83E83" w:rsidR="465A235F">
        <w:t>Vt palun NT käsiraamatu § 37 komm 11 näide.</w:t>
      </w:r>
    </w:p>
  </w:comment>
  <w:comment xmlns:w="http://schemas.openxmlformats.org/wordprocessingml/2006/main" w:initials="KJ" w:author="Kärt Voor - JUSTDIGI" w:date="12/23/2024 11:20:07" w:id="288058103">
    <w:p xmlns:w14="http://schemas.microsoft.com/office/word/2010/wordml" w:rsidR="05D3F9BD" w:rsidRDefault="58757E49" w14:paraId="6016B5E4" w14:textId="6202027F">
      <w:pPr>
        <w:pStyle w:val="CommentText"/>
      </w:pPr>
      <w:r>
        <w:rPr>
          <w:rStyle w:val="CommentReference"/>
        </w:rPr>
        <w:annotationRef/>
      </w:r>
      <w:r w:rsidRPr="7F44779E" w:rsidR="03E761F6">
        <w:t>Vt EN § 2 p 2 - .. tervishoiuteenuste korraldamise seaduses nimetatud tingimustel" - võimalus tuleks sõnastust ühtlustada. Ei ole selge, miks ühes normis "TTKS alusel" ja teises "TTKS-s nimetatud tingimustel".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7EFE8925"/>
  <w15:commentEx w15:done="0" w15:paraId="3F3A1F05"/>
  <w15:commentEx w15:done="0" w15:paraId="4D64BEDB"/>
  <w15:commentEx w15:done="0" w15:paraId="44C9A822"/>
  <w15:commentEx w15:done="0" w15:paraId="4288584A"/>
  <w15:commentEx w15:done="0" w15:paraId="335452CA"/>
  <w15:commentEx w15:done="0" w15:paraId="68602872"/>
  <w15:commentEx w15:done="0" w15:paraId="48B42A31"/>
  <w15:commentEx w15:done="0" w15:paraId="4F3D09C8"/>
  <w15:commentEx w15:done="0" w15:paraId="456F084A"/>
  <w15:commentEx w15:done="0" w15:paraId="3AD997AA"/>
  <w15:commentEx w15:done="0" w15:paraId="46B44D35"/>
  <w15:commentEx w15:done="0" w15:paraId="5708872D"/>
  <w15:commentEx w15:done="0" w15:paraId="487039C2"/>
  <w15:commentEx w15:done="0" w15:paraId="54F1C68D"/>
  <w15:commentEx w15:done="0" w15:paraId="6016B5E4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B5ED819" w16cex:dateUtc="2024-12-19T06:28:00Z"/>
  <w16cex:commentExtensible w16cex:durableId="44E16CB6" w16cex:dateUtc="2024-12-19T12:06:00Z"/>
  <w16cex:commentExtensible w16cex:durableId="7CCB3532" w16cex:dateUtc="2024-12-19T11:58:00Z"/>
  <w16cex:commentExtensible w16cex:durableId="18F6E1B4" w16cex:dateUtc="2024-12-19T12:01:00Z"/>
  <w16cex:commentExtensible w16cex:durableId="3302EFEB" w16cex:dateUtc="2024-12-19T12:09:00Z"/>
  <w16cex:commentExtensible w16cex:durableId="78853567" w16cex:dateUtc="2024-12-20T07:25:00Z"/>
  <w16cex:commentExtensible w16cex:durableId="6F1B7930" w16cex:dateUtc="2024-12-20T07:36:00Z"/>
  <w16cex:commentExtensible w16cex:durableId="32076AE2" w16cex:dateUtc="2024-12-20T08:35:00Z"/>
  <w16cex:commentExtensible w16cex:durableId="1E098D60" w16cex:dateUtc="2024-12-20T08:42:00Z"/>
  <w16cex:commentExtensible w16cex:durableId="66685DCA" w16cex:dateUtc="2024-12-20T09:05:00Z"/>
  <w16cex:commentExtensible w16cex:durableId="6D83338D" w16cex:dateUtc="2024-12-20T09:04:00Z"/>
  <w16cex:commentExtensible w16cex:durableId="7D4840E3" w16cex:dateUtc="2024-12-20T09:09:00Z"/>
  <w16cex:commentExtensible w16cex:durableId="1EAC97B9" w16cex:dateUtc="2024-12-23T08:45:48.493Z"/>
  <w16cex:commentExtensible w16cex:durableId="6213BE85" w16cex:dateUtc="2024-12-23T08:47:45.594Z"/>
  <w16cex:commentExtensible w16cex:durableId="28A699AE" w16cex:dateUtc="2024-12-23T09:17:26.97Z"/>
  <w16cex:commentExtensible w16cex:durableId="033445DB" w16cex:dateUtc="2024-12-23T09:20:07.195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7EFE8925" w16cid:durableId="5B5ED819"/>
  <w16cid:commentId w16cid:paraId="3F3A1F05" w16cid:durableId="44E16CB6"/>
  <w16cid:commentId w16cid:paraId="4D64BEDB" w16cid:durableId="7CCB3532"/>
  <w16cid:commentId w16cid:paraId="44C9A822" w16cid:durableId="18F6E1B4"/>
  <w16cid:commentId w16cid:paraId="4288584A" w16cid:durableId="3302EFEB"/>
  <w16cid:commentId w16cid:paraId="335452CA" w16cid:durableId="78853567"/>
  <w16cid:commentId w16cid:paraId="68602872" w16cid:durableId="6F1B7930"/>
  <w16cid:commentId w16cid:paraId="48B42A31" w16cid:durableId="32076AE2"/>
  <w16cid:commentId w16cid:paraId="4F3D09C8" w16cid:durableId="1E098D60"/>
  <w16cid:commentId w16cid:paraId="456F084A" w16cid:durableId="66685DCA"/>
  <w16cid:commentId w16cid:paraId="3AD997AA" w16cid:durableId="6D83338D"/>
  <w16cid:commentId w16cid:paraId="46B44D35" w16cid:durableId="7D4840E3"/>
  <w16cid:commentId w16cid:paraId="5708872D" w16cid:durableId="1EAC97B9"/>
  <w16cid:commentId w16cid:paraId="487039C2" w16cid:durableId="6213BE85"/>
  <w16cid:commentId w16cid:paraId="54F1C68D" w16cid:durableId="28A699AE"/>
  <w16cid:commentId w16cid:paraId="6016B5E4" w16cid:durableId="033445D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40DC8" w:rsidP="00167127" w:rsidRDefault="00440DC8" w14:paraId="68599AC2" w14:textId="77777777">
      <w:pPr>
        <w:spacing w:after="0" w:line="240" w:lineRule="auto"/>
      </w:pPr>
      <w:r>
        <w:separator/>
      </w:r>
    </w:p>
  </w:endnote>
  <w:endnote w:type="continuationSeparator" w:id="0">
    <w:p w:rsidR="00440DC8" w:rsidP="00167127" w:rsidRDefault="00440DC8" w14:paraId="321C1BEA" w14:textId="77777777">
      <w:pPr>
        <w:spacing w:after="0" w:line="240" w:lineRule="auto"/>
      </w:pPr>
      <w:r>
        <w:continuationSeparator/>
      </w:r>
    </w:p>
  </w:endnote>
  <w:endnote w:type="continuationNotice" w:id="1">
    <w:p w:rsidR="00440DC8" w:rsidRDefault="00440DC8" w14:paraId="53D61C93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4"/>
        <w:szCs w:val="24"/>
      </w:rPr>
      <w:id w:val="643319109"/>
      <w:docPartObj>
        <w:docPartGallery w:val="Page Numbers (Bottom of Page)"/>
        <w:docPartUnique/>
      </w:docPartObj>
    </w:sdtPr>
    <w:sdtContent>
      <w:p w:rsidRPr="004F018C" w:rsidR="00167127" w:rsidRDefault="00167127" w14:paraId="6A919904" w14:textId="4BE45F63">
        <w:pPr>
          <w:pStyle w:val="Jalus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F018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F018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F018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4F018C">
          <w:rPr>
            <w:rFonts w:ascii="Times New Roman" w:hAnsi="Times New Roman" w:cs="Times New Roman"/>
            <w:sz w:val="24"/>
            <w:szCs w:val="24"/>
          </w:rPr>
          <w:t>2</w:t>
        </w:r>
        <w:r w:rsidRPr="004F018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  <w:sdtEndPr>
      <w:rPr>
        <w:rFonts w:ascii="Times New Roman" w:hAnsi="Times New Roman" w:cs="Times New Roman"/>
        <w:sz w:val="24"/>
        <w:szCs w:val="24"/>
      </w:rPr>
    </w:sdtEndPr>
  </w:sdt>
  <w:p w:rsidR="00167127" w:rsidRDefault="00167127" w14:paraId="39E36FC3" w14:textId="77777777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40DC8" w:rsidP="00167127" w:rsidRDefault="00440DC8" w14:paraId="76A4551D" w14:textId="77777777">
      <w:pPr>
        <w:spacing w:after="0" w:line="240" w:lineRule="auto"/>
      </w:pPr>
      <w:r>
        <w:separator/>
      </w:r>
    </w:p>
  </w:footnote>
  <w:footnote w:type="continuationSeparator" w:id="0">
    <w:p w:rsidR="00440DC8" w:rsidP="00167127" w:rsidRDefault="00440DC8" w14:paraId="687337A6" w14:textId="77777777">
      <w:pPr>
        <w:spacing w:after="0" w:line="240" w:lineRule="auto"/>
      </w:pPr>
      <w:r>
        <w:continuationSeparator/>
      </w:r>
    </w:p>
  </w:footnote>
  <w:footnote w:type="continuationNotice" w:id="1">
    <w:p w:rsidR="00440DC8" w:rsidRDefault="00440DC8" w14:paraId="2FDB16EE" w14:textId="7777777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546A2"/>
    <w:multiLevelType w:val="hybridMultilevel"/>
    <w:tmpl w:val="B95A275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5141D0"/>
    <w:multiLevelType w:val="hybridMultilevel"/>
    <w:tmpl w:val="BBE4A782"/>
    <w:lvl w:ilvl="0" w:tplc="F6F808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AD5C45"/>
    <w:multiLevelType w:val="hybridMultilevel"/>
    <w:tmpl w:val="2B8ACA5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2161326">
    <w:abstractNumId w:val="2"/>
  </w:num>
  <w:num w:numId="2" w16cid:durableId="1457597382">
    <w:abstractNumId w:val="1"/>
  </w:num>
  <w:num w:numId="3" w16cid:durableId="138115465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Kärt Voor - JUSTDIGI">
    <w15:presenceInfo w15:providerId="AD" w15:userId="S::kart.voor@justdigi.ee::52dc4114-728c-4d71-abb1-7c598a6ea6a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trackRevisions w:val="tru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007"/>
    <w:rsid w:val="00004474"/>
    <w:rsid w:val="00005254"/>
    <w:rsid w:val="00014D3D"/>
    <w:rsid w:val="0001581C"/>
    <w:rsid w:val="00015B13"/>
    <w:rsid w:val="00015C4E"/>
    <w:rsid w:val="00016164"/>
    <w:rsid w:val="00017CF7"/>
    <w:rsid w:val="00017F8F"/>
    <w:rsid w:val="000208F4"/>
    <w:rsid w:val="00020E7D"/>
    <w:rsid w:val="00022763"/>
    <w:rsid w:val="00023955"/>
    <w:rsid w:val="00025D26"/>
    <w:rsid w:val="00030AAB"/>
    <w:rsid w:val="00031A12"/>
    <w:rsid w:val="00033B9A"/>
    <w:rsid w:val="00040C04"/>
    <w:rsid w:val="00041D9C"/>
    <w:rsid w:val="00042CAD"/>
    <w:rsid w:val="00042F8C"/>
    <w:rsid w:val="00043E6F"/>
    <w:rsid w:val="00045BD3"/>
    <w:rsid w:val="000461B3"/>
    <w:rsid w:val="000476A4"/>
    <w:rsid w:val="00050073"/>
    <w:rsid w:val="00053CEB"/>
    <w:rsid w:val="00054DBE"/>
    <w:rsid w:val="00062A4B"/>
    <w:rsid w:val="000630BA"/>
    <w:rsid w:val="00066007"/>
    <w:rsid w:val="000675EB"/>
    <w:rsid w:val="0007252E"/>
    <w:rsid w:val="0008134B"/>
    <w:rsid w:val="00081525"/>
    <w:rsid w:val="00083B9F"/>
    <w:rsid w:val="00085774"/>
    <w:rsid w:val="00086B90"/>
    <w:rsid w:val="0009409C"/>
    <w:rsid w:val="000952C3"/>
    <w:rsid w:val="0009568B"/>
    <w:rsid w:val="000A0318"/>
    <w:rsid w:val="000A0D8A"/>
    <w:rsid w:val="000A10E9"/>
    <w:rsid w:val="000B112A"/>
    <w:rsid w:val="000B28A8"/>
    <w:rsid w:val="000B2FAA"/>
    <w:rsid w:val="000B600D"/>
    <w:rsid w:val="000B65AA"/>
    <w:rsid w:val="000B6875"/>
    <w:rsid w:val="000C2CD6"/>
    <w:rsid w:val="000C3885"/>
    <w:rsid w:val="000C4F08"/>
    <w:rsid w:val="000C5D66"/>
    <w:rsid w:val="000D3757"/>
    <w:rsid w:val="000D46D6"/>
    <w:rsid w:val="000D4E7D"/>
    <w:rsid w:val="000D5EBB"/>
    <w:rsid w:val="000D692E"/>
    <w:rsid w:val="000D78FF"/>
    <w:rsid w:val="000E05B2"/>
    <w:rsid w:val="000E217F"/>
    <w:rsid w:val="000E42EC"/>
    <w:rsid w:val="000E60E6"/>
    <w:rsid w:val="000E6897"/>
    <w:rsid w:val="000F3783"/>
    <w:rsid w:val="000F3E0E"/>
    <w:rsid w:val="000F4E8F"/>
    <w:rsid w:val="000F70DC"/>
    <w:rsid w:val="001076AF"/>
    <w:rsid w:val="00116112"/>
    <w:rsid w:val="001166A3"/>
    <w:rsid w:val="00117338"/>
    <w:rsid w:val="00117A65"/>
    <w:rsid w:val="00117C0B"/>
    <w:rsid w:val="001225FA"/>
    <w:rsid w:val="00126EDD"/>
    <w:rsid w:val="001272FA"/>
    <w:rsid w:val="00132DC5"/>
    <w:rsid w:val="00133452"/>
    <w:rsid w:val="00134C0C"/>
    <w:rsid w:val="001357E2"/>
    <w:rsid w:val="001375E4"/>
    <w:rsid w:val="00146A2D"/>
    <w:rsid w:val="001530A8"/>
    <w:rsid w:val="0015358D"/>
    <w:rsid w:val="0015612F"/>
    <w:rsid w:val="001638CE"/>
    <w:rsid w:val="001655B2"/>
    <w:rsid w:val="00166A7C"/>
    <w:rsid w:val="00167127"/>
    <w:rsid w:val="0017013E"/>
    <w:rsid w:val="00180C71"/>
    <w:rsid w:val="001817B5"/>
    <w:rsid w:val="00185B71"/>
    <w:rsid w:val="00187240"/>
    <w:rsid w:val="0019337F"/>
    <w:rsid w:val="00194D25"/>
    <w:rsid w:val="0019531E"/>
    <w:rsid w:val="001A0A5A"/>
    <w:rsid w:val="001A11B7"/>
    <w:rsid w:val="001A2ADC"/>
    <w:rsid w:val="001A408A"/>
    <w:rsid w:val="001A6503"/>
    <w:rsid w:val="001B05FC"/>
    <w:rsid w:val="001B06E1"/>
    <w:rsid w:val="001B1F2F"/>
    <w:rsid w:val="001B4389"/>
    <w:rsid w:val="001B4CE0"/>
    <w:rsid w:val="001B50F8"/>
    <w:rsid w:val="001C1261"/>
    <w:rsid w:val="001C3026"/>
    <w:rsid w:val="001C3208"/>
    <w:rsid w:val="001C7689"/>
    <w:rsid w:val="001D433C"/>
    <w:rsid w:val="001E1603"/>
    <w:rsid w:val="001E354D"/>
    <w:rsid w:val="001E65F7"/>
    <w:rsid w:val="001E75AB"/>
    <w:rsid w:val="001F09C2"/>
    <w:rsid w:val="001F241D"/>
    <w:rsid w:val="001F2C6D"/>
    <w:rsid w:val="001F2DA1"/>
    <w:rsid w:val="001F33BA"/>
    <w:rsid w:val="001F45D3"/>
    <w:rsid w:val="001F694D"/>
    <w:rsid w:val="002009FE"/>
    <w:rsid w:val="00202C02"/>
    <w:rsid w:val="00205751"/>
    <w:rsid w:val="00211103"/>
    <w:rsid w:val="00211B8D"/>
    <w:rsid w:val="00213A27"/>
    <w:rsid w:val="002149F5"/>
    <w:rsid w:val="0022221B"/>
    <w:rsid w:val="002231F2"/>
    <w:rsid w:val="00223D1B"/>
    <w:rsid w:val="00224F2D"/>
    <w:rsid w:val="0022500C"/>
    <w:rsid w:val="002257D2"/>
    <w:rsid w:val="002311EA"/>
    <w:rsid w:val="00231741"/>
    <w:rsid w:val="00235C88"/>
    <w:rsid w:val="00236B40"/>
    <w:rsid w:val="00237407"/>
    <w:rsid w:val="00241594"/>
    <w:rsid w:val="0024388C"/>
    <w:rsid w:val="00246022"/>
    <w:rsid w:val="00247EBE"/>
    <w:rsid w:val="00251F4F"/>
    <w:rsid w:val="00255738"/>
    <w:rsid w:val="00255F70"/>
    <w:rsid w:val="0025668C"/>
    <w:rsid w:val="00262355"/>
    <w:rsid w:val="00262C4E"/>
    <w:rsid w:val="002673F3"/>
    <w:rsid w:val="002717EB"/>
    <w:rsid w:val="00275F21"/>
    <w:rsid w:val="00280150"/>
    <w:rsid w:val="002806C2"/>
    <w:rsid w:val="00282178"/>
    <w:rsid w:val="00282DB2"/>
    <w:rsid w:val="0028786F"/>
    <w:rsid w:val="002A0D34"/>
    <w:rsid w:val="002A1FAF"/>
    <w:rsid w:val="002A5387"/>
    <w:rsid w:val="002A6EEE"/>
    <w:rsid w:val="002B527A"/>
    <w:rsid w:val="002C0E34"/>
    <w:rsid w:val="002C1221"/>
    <w:rsid w:val="002C1A2E"/>
    <w:rsid w:val="002C5A6D"/>
    <w:rsid w:val="002C75B8"/>
    <w:rsid w:val="002D10F1"/>
    <w:rsid w:val="002D13C5"/>
    <w:rsid w:val="002D1A17"/>
    <w:rsid w:val="002D1B77"/>
    <w:rsid w:val="002D4362"/>
    <w:rsid w:val="002D4B85"/>
    <w:rsid w:val="002D5342"/>
    <w:rsid w:val="002D5646"/>
    <w:rsid w:val="002D5BE5"/>
    <w:rsid w:val="002E01A3"/>
    <w:rsid w:val="002E347D"/>
    <w:rsid w:val="002E5D4C"/>
    <w:rsid w:val="002E7216"/>
    <w:rsid w:val="002E7222"/>
    <w:rsid w:val="002F56B2"/>
    <w:rsid w:val="002F5F15"/>
    <w:rsid w:val="00301354"/>
    <w:rsid w:val="00301E77"/>
    <w:rsid w:val="0030226A"/>
    <w:rsid w:val="00311398"/>
    <w:rsid w:val="003113AB"/>
    <w:rsid w:val="0031442E"/>
    <w:rsid w:val="003151BA"/>
    <w:rsid w:val="003155C4"/>
    <w:rsid w:val="003164DC"/>
    <w:rsid w:val="00317F1E"/>
    <w:rsid w:val="0032005E"/>
    <w:rsid w:val="00320507"/>
    <w:rsid w:val="003231F4"/>
    <w:rsid w:val="00326316"/>
    <w:rsid w:val="00326696"/>
    <w:rsid w:val="00327C13"/>
    <w:rsid w:val="0033077F"/>
    <w:rsid w:val="0033137B"/>
    <w:rsid w:val="003375A2"/>
    <w:rsid w:val="00340FA9"/>
    <w:rsid w:val="00341F64"/>
    <w:rsid w:val="0034372D"/>
    <w:rsid w:val="003506F3"/>
    <w:rsid w:val="00351132"/>
    <w:rsid w:val="00354248"/>
    <w:rsid w:val="003622D3"/>
    <w:rsid w:val="003630ED"/>
    <w:rsid w:val="003630F5"/>
    <w:rsid w:val="00365625"/>
    <w:rsid w:val="003752A4"/>
    <w:rsid w:val="00376E3A"/>
    <w:rsid w:val="00382E6A"/>
    <w:rsid w:val="003847D5"/>
    <w:rsid w:val="00385904"/>
    <w:rsid w:val="003860F6"/>
    <w:rsid w:val="00387E92"/>
    <w:rsid w:val="00396211"/>
    <w:rsid w:val="00397BE1"/>
    <w:rsid w:val="003A0C18"/>
    <w:rsid w:val="003A4765"/>
    <w:rsid w:val="003B0E03"/>
    <w:rsid w:val="003B4603"/>
    <w:rsid w:val="003B51CA"/>
    <w:rsid w:val="003B7032"/>
    <w:rsid w:val="003B7C59"/>
    <w:rsid w:val="003C1418"/>
    <w:rsid w:val="003C2ED9"/>
    <w:rsid w:val="003C5FA5"/>
    <w:rsid w:val="003C6BAB"/>
    <w:rsid w:val="003C777E"/>
    <w:rsid w:val="003D14A7"/>
    <w:rsid w:val="003D1D59"/>
    <w:rsid w:val="003D288E"/>
    <w:rsid w:val="003D5A6D"/>
    <w:rsid w:val="003D73F9"/>
    <w:rsid w:val="003E26C4"/>
    <w:rsid w:val="003E2724"/>
    <w:rsid w:val="003E4385"/>
    <w:rsid w:val="003E4409"/>
    <w:rsid w:val="003E4DCA"/>
    <w:rsid w:val="003E77F6"/>
    <w:rsid w:val="003F066F"/>
    <w:rsid w:val="003F133B"/>
    <w:rsid w:val="003F31D1"/>
    <w:rsid w:val="003F5ECE"/>
    <w:rsid w:val="003F6123"/>
    <w:rsid w:val="003F7F10"/>
    <w:rsid w:val="004001CA"/>
    <w:rsid w:val="00401F7E"/>
    <w:rsid w:val="00402508"/>
    <w:rsid w:val="00406443"/>
    <w:rsid w:val="00411803"/>
    <w:rsid w:val="00417193"/>
    <w:rsid w:val="0041788E"/>
    <w:rsid w:val="00424981"/>
    <w:rsid w:val="0042517E"/>
    <w:rsid w:val="00425779"/>
    <w:rsid w:val="004268D3"/>
    <w:rsid w:val="004318EB"/>
    <w:rsid w:val="004329E4"/>
    <w:rsid w:val="0043469C"/>
    <w:rsid w:val="00436C23"/>
    <w:rsid w:val="00440DC8"/>
    <w:rsid w:val="0044152C"/>
    <w:rsid w:val="00443D95"/>
    <w:rsid w:val="00446DF3"/>
    <w:rsid w:val="00447216"/>
    <w:rsid w:val="00451DCC"/>
    <w:rsid w:val="00452588"/>
    <w:rsid w:val="00452C1D"/>
    <w:rsid w:val="00454446"/>
    <w:rsid w:val="00456C75"/>
    <w:rsid w:val="00456FFD"/>
    <w:rsid w:val="004572DB"/>
    <w:rsid w:val="00457D92"/>
    <w:rsid w:val="00460CA9"/>
    <w:rsid w:val="00464E40"/>
    <w:rsid w:val="004652E8"/>
    <w:rsid w:val="004655AC"/>
    <w:rsid w:val="004703CD"/>
    <w:rsid w:val="0047074F"/>
    <w:rsid w:val="00475463"/>
    <w:rsid w:val="004754BA"/>
    <w:rsid w:val="00476294"/>
    <w:rsid w:val="00476884"/>
    <w:rsid w:val="0048786A"/>
    <w:rsid w:val="00493722"/>
    <w:rsid w:val="00496B09"/>
    <w:rsid w:val="004A0716"/>
    <w:rsid w:val="004A3518"/>
    <w:rsid w:val="004A73FF"/>
    <w:rsid w:val="004A77B1"/>
    <w:rsid w:val="004A7EC5"/>
    <w:rsid w:val="004C28F9"/>
    <w:rsid w:val="004C3230"/>
    <w:rsid w:val="004C36BD"/>
    <w:rsid w:val="004D04D0"/>
    <w:rsid w:val="004D4BB4"/>
    <w:rsid w:val="004D4DAF"/>
    <w:rsid w:val="004D516B"/>
    <w:rsid w:val="004D5DDB"/>
    <w:rsid w:val="004D78A2"/>
    <w:rsid w:val="004D7FD1"/>
    <w:rsid w:val="004E0CC7"/>
    <w:rsid w:val="004E68D9"/>
    <w:rsid w:val="004E6FE7"/>
    <w:rsid w:val="004F018C"/>
    <w:rsid w:val="004F1B35"/>
    <w:rsid w:val="004F1D54"/>
    <w:rsid w:val="005000E9"/>
    <w:rsid w:val="00500781"/>
    <w:rsid w:val="005038CF"/>
    <w:rsid w:val="00504DAA"/>
    <w:rsid w:val="00505C52"/>
    <w:rsid w:val="00506891"/>
    <w:rsid w:val="00507D1E"/>
    <w:rsid w:val="00512BBA"/>
    <w:rsid w:val="005140E1"/>
    <w:rsid w:val="00516270"/>
    <w:rsid w:val="0051704A"/>
    <w:rsid w:val="00523F6D"/>
    <w:rsid w:val="00525ECF"/>
    <w:rsid w:val="00527C27"/>
    <w:rsid w:val="005343DC"/>
    <w:rsid w:val="0053555C"/>
    <w:rsid w:val="005358B6"/>
    <w:rsid w:val="00537505"/>
    <w:rsid w:val="00537F54"/>
    <w:rsid w:val="0054490E"/>
    <w:rsid w:val="00547891"/>
    <w:rsid w:val="00547EBC"/>
    <w:rsid w:val="005512A1"/>
    <w:rsid w:val="00551754"/>
    <w:rsid w:val="00555A32"/>
    <w:rsid w:val="00557BD9"/>
    <w:rsid w:val="00562EB7"/>
    <w:rsid w:val="0056458D"/>
    <w:rsid w:val="00564D33"/>
    <w:rsid w:val="00565C36"/>
    <w:rsid w:val="00566FE3"/>
    <w:rsid w:val="00567556"/>
    <w:rsid w:val="0057468D"/>
    <w:rsid w:val="0057699A"/>
    <w:rsid w:val="00580321"/>
    <w:rsid w:val="005844B1"/>
    <w:rsid w:val="005845A3"/>
    <w:rsid w:val="005852BD"/>
    <w:rsid w:val="00591582"/>
    <w:rsid w:val="0059484D"/>
    <w:rsid w:val="00596ECE"/>
    <w:rsid w:val="005A094E"/>
    <w:rsid w:val="005A4347"/>
    <w:rsid w:val="005A458E"/>
    <w:rsid w:val="005B1649"/>
    <w:rsid w:val="005B44FB"/>
    <w:rsid w:val="005B595C"/>
    <w:rsid w:val="005C32C9"/>
    <w:rsid w:val="005C6468"/>
    <w:rsid w:val="005C728F"/>
    <w:rsid w:val="005C7FBA"/>
    <w:rsid w:val="005D2DBF"/>
    <w:rsid w:val="005D4D08"/>
    <w:rsid w:val="005D78FF"/>
    <w:rsid w:val="005E477C"/>
    <w:rsid w:val="005E7AAF"/>
    <w:rsid w:val="005E7C67"/>
    <w:rsid w:val="005F1FE8"/>
    <w:rsid w:val="005F3E9C"/>
    <w:rsid w:val="005F5426"/>
    <w:rsid w:val="00600C1B"/>
    <w:rsid w:val="0060241C"/>
    <w:rsid w:val="006031AA"/>
    <w:rsid w:val="00604DDC"/>
    <w:rsid w:val="00605634"/>
    <w:rsid w:val="00606A24"/>
    <w:rsid w:val="00611EEA"/>
    <w:rsid w:val="00611EFB"/>
    <w:rsid w:val="00613A7F"/>
    <w:rsid w:val="006160D4"/>
    <w:rsid w:val="00620FAD"/>
    <w:rsid w:val="00625242"/>
    <w:rsid w:val="006262FF"/>
    <w:rsid w:val="006300EE"/>
    <w:rsid w:val="00641067"/>
    <w:rsid w:val="00643400"/>
    <w:rsid w:val="0064343D"/>
    <w:rsid w:val="00645185"/>
    <w:rsid w:val="00645E94"/>
    <w:rsid w:val="00651DB5"/>
    <w:rsid w:val="00653DF8"/>
    <w:rsid w:val="006547F1"/>
    <w:rsid w:val="006576FA"/>
    <w:rsid w:val="0066033A"/>
    <w:rsid w:val="00660DD0"/>
    <w:rsid w:val="006627EA"/>
    <w:rsid w:val="00663D9E"/>
    <w:rsid w:val="00663FE4"/>
    <w:rsid w:val="0066577A"/>
    <w:rsid w:val="00665A6B"/>
    <w:rsid w:val="006730F6"/>
    <w:rsid w:val="0067663A"/>
    <w:rsid w:val="006812C3"/>
    <w:rsid w:val="006827A5"/>
    <w:rsid w:val="00683042"/>
    <w:rsid w:val="006832D1"/>
    <w:rsid w:val="006852AA"/>
    <w:rsid w:val="00685C9F"/>
    <w:rsid w:val="00686614"/>
    <w:rsid w:val="00687D3A"/>
    <w:rsid w:val="00690AFB"/>
    <w:rsid w:val="0069381D"/>
    <w:rsid w:val="00693C7F"/>
    <w:rsid w:val="006A0A2C"/>
    <w:rsid w:val="006A0C1B"/>
    <w:rsid w:val="006A1967"/>
    <w:rsid w:val="006A4DA0"/>
    <w:rsid w:val="006A6954"/>
    <w:rsid w:val="006A699C"/>
    <w:rsid w:val="006A7AC6"/>
    <w:rsid w:val="006B187D"/>
    <w:rsid w:val="006B22CF"/>
    <w:rsid w:val="006B3640"/>
    <w:rsid w:val="006B3921"/>
    <w:rsid w:val="006B5A48"/>
    <w:rsid w:val="006C5AE3"/>
    <w:rsid w:val="006D23DA"/>
    <w:rsid w:val="006D45AC"/>
    <w:rsid w:val="006D492C"/>
    <w:rsid w:val="006D61AF"/>
    <w:rsid w:val="006D7547"/>
    <w:rsid w:val="006D7DB6"/>
    <w:rsid w:val="006E1DCE"/>
    <w:rsid w:val="006E1ED8"/>
    <w:rsid w:val="006E2D8D"/>
    <w:rsid w:val="006E38F4"/>
    <w:rsid w:val="006E4339"/>
    <w:rsid w:val="006E5E44"/>
    <w:rsid w:val="006E7039"/>
    <w:rsid w:val="006F370E"/>
    <w:rsid w:val="006F4D92"/>
    <w:rsid w:val="007006FC"/>
    <w:rsid w:val="00700ED6"/>
    <w:rsid w:val="007024B9"/>
    <w:rsid w:val="00704084"/>
    <w:rsid w:val="00704C76"/>
    <w:rsid w:val="00707E2C"/>
    <w:rsid w:val="0071268B"/>
    <w:rsid w:val="007139E4"/>
    <w:rsid w:val="0071652D"/>
    <w:rsid w:val="00717E23"/>
    <w:rsid w:val="007208F5"/>
    <w:rsid w:val="0072131A"/>
    <w:rsid w:val="0072156F"/>
    <w:rsid w:val="00721A18"/>
    <w:rsid w:val="00721E80"/>
    <w:rsid w:val="00726A22"/>
    <w:rsid w:val="00731C43"/>
    <w:rsid w:val="007339CF"/>
    <w:rsid w:val="00735C79"/>
    <w:rsid w:val="0073628D"/>
    <w:rsid w:val="00740A2C"/>
    <w:rsid w:val="007413EA"/>
    <w:rsid w:val="007445F1"/>
    <w:rsid w:val="00745A08"/>
    <w:rsid w:val="0074703E"/>
    <w:rsid w:val="0075380D"/>
    <w:rsid w:val="00755F82"/>
    <w:rsid w:val="00761890"/>
    <w:rsid w:val="0076780C"/>
    <w:rsid w:val="00770662"/>
    <w:rsid w:val="00772C75"/>
    <w:rsid w:val="007732A9"/>
    <w:rsid w:val="007757FD"/>
    <w:rsid w:val="0077618F"/>
    <w:rsid w:val="00776715"/>
    <w:rsid w:val="007773EA"/>
    <w:rsid w:val="00782D0F"/>
    <w:rsid w:val="00782EC4"/>
    <w:rsid w:val="00783059"/>
    <w:rsid w:val="00783928"/>
    <w:rsid w:val="007839F5"/>
    <w:rsid w:val="00785053"/>
    <w:rsid w:val="00787664"/>
    <w:rsid w:val="0079304A"/>
    <w:rsid w:val="00793A80"/>
    <w:rsid w:val="00796721"/>
    <w:rsid w:val="007969FF"/>
    <w:rsid w:val="00797449"/>
    <w:rsid w:val="00797AE9"/>
    <w:rsid w:val="00797C35"/>
    <w:rsid w:val="00797CDD"/>
    <w:rsid w:val="00797E71"/>
    <w:rsid w:val="007A1046"/>
    <w:rsid w:val="007A156C"/>
    <w:rsid w:val="007A28AC"/>
    <w:rsid w:val="007A290A"/>
    <w:rsid w:val="007A3CDF"/>
    <w:rsid w:val="007A7125"/>
    <w:rsid w:val="007A78DF"/>
    <w:rsid w:val="007B17B3"/>
    <w:rsid w:val="007B19A0"/>
    <w:rsid w:val="007B2E93"/>
    <w:rsid w:val="007B5494"/>
    <w:rsid w:val="007B5930"/>
    <w:rsid w:val="007B79F2"/>
    <w:rsid w:val="007C06A0"/>
    <w:rsid w:val="007C14F4"/>
    <w:rsid w:val="007C1BAA"/>
    <w:rsid w:val="007C4C90"/>
    <w:rsid w:val="007D4ADC"/>
    <w:rsid w:val="007D691A"/>
    <w:rsid w:val="007E01E0"/>
    <w:rsid w:val="007E02EB"/>
    <w:rsid w:val="007E0DC5"/>
    <w:rsid w:val="007E1C9A"/>
    <w:rsid w:val="007E1CCB"/>
    <w:rsid w:val="007E1E69"/>
    <w:rsid w:val="007F0EDF"/>
    <w:rsid w:val="007F2687"/>
    <w:rsid w:val="007F3831"/>
    <w:rsid w:val="007F3EB3"/>
    <w:rsid w:val="007F722F"/>
    <w:rsid w:val="00801F6C"/>
    <w:rsid w:val="008031B5"/>
    <w:rsid w:val="00803B36"/>
    <w:rsid w:val="0080772C"/>
    <w:rsid w:val="00807B68"/>
    <w:rsid w:val="00810199"/>
    <w:rsid w:val="00816F68"/>
    <w:rsid w:val="008248F5"/>
    <w:rsid w:val="00824ADA"/>
    <w:rsid w:val="008301C7"/>
    <w:rsid w:val="008307AD"/>
    <w:rsid w:val="0083126C"/>
    <w:rsid w:val="0083547D"/>
    <w:rsid w:val="008437C1"/>
    <w:rsid w:val="00844F30"/>
    <w:rsid w:val="00846AA0"/>
    <w:rsid w:val="008500B5"/>
    <w:rsid w:val="008523D0"/>
    <w:rsid w:val="0085244B"/>
    <w:rsid w:val="0085444A"/>
    <w:rsid w:val="00855ACA"/>
    <w:rsid w:val="00856733"/>
    <w:rsid w:val="00856AB0"/>
    <w:rsid w:val="00861EC6"/>
    <w:rsid w:val="00867F75"/>
    <w:rsid w:val="008756BD"/>
    <w:rsid w:val="008765AB"/>
    <w:rsid w:val="00876D79"/>
    <w:rsid w:val="00876DDB"/>
    <w:rsid w:val="00883312"/>
    <w:rsid w:val="00883885"/>
    <w:rsid w:val="008867DE"/>
    <w:rsid w:val="00890CD1"/>
    <w:rsid w:val="00891119"/>
    <w:rsid w:val="008912F7"/>
    <w:rsid w:val="0089218F"/>
    <w:rsid w:val="00892BF9"/>
    <w:rsid w:val="008943F2"/>
    <w:rsid w:val="00895F8D"/>
    <w:rsid w:val="008968A9"/>
    <w:rsid w:val="008A246E"/>
    <w:rsid w:val="008A3E02"/>
    <w:rsid w:val="008A7140"/>
    <w:rsid w:val="008B04AA"/>
    <w:rsid w:val="008B21AA"/>
    <w:rsid w:val="008B3B16"/>
    <w:rsid w:val="008B4099"/>
    <w:rsid w:val="008B4D95"/>
    <w:rsid w:val="008B5629"/>
    <w:rsid w:val="008B5C8F"/>
    <w:rsid w:val="008C1D55"/>
    <w:rsid w:val="008C617A"/>
    <w:rsid w:val="008C77D9"/>
    <w:rsid w:val="008D1B08"/>
    <w:rsid w:val="008D58D0"/>
    <w:rsid w:val="008D6F60"/>
    <w:rsid w:val="008D7F59"/>
    <w:rsid w:val="008E1B87"/>
    <w:rsid w:val="008E2003"/>
    <w:rsid w:val="008E20D1"/>
    <w:rsid w:val="008E3DA7"/>
    <w:rsid w:val="008E58BA"/>
    <w:rsid w:val="008E7359"/>
    <w:rsid w:val="008F08E1"/>
    <w:rsid w:val="008F0EF7"/>
    <w:rsid w:val="008F20AD"/>
    <w:rsid w:val="008F29F4"/>
    <w:rsid w:val="008F3F56"/>
    <w:rsid w:val="00900171"/>
    <w:rsid w:val="00901705"/>
    <w:rsid w:val="00905004"/>
    <w:rsid w:val="00906DB3"/>
    <w:rsid w:val="00913610"/>
    <w:rsid w:val="009150E8"/>
    <w:rsid w:val="00920274"/>
    <w:rsid w:val="009209FC"/>
    <w:rsid w:val="009222E9"/>
    <w:rsid w:val="00924ED1"/>
    <w:rsid w:val="00925C56"/>
    <w:rsid w:val="00925CB7"/>
    <w:rsid w:val="009263A1"/>
    <w:rsid w:val="00927FAD"/>
    <w:rsid w:val="00933AEA"/>
    <w:rsid w:val="00935E5E"/>
    <w:rsid w:val="0094441F"/>
    <w:rsid w:val="00945168"/>
    <w:rsid w:val="00947C23"/>
    <w:rsid w:val="00950909"/>
    <w:rsid w:val="00957F62"/>
    <w:rsid w:val="0096020D"/>
    <w:rsid w:val="00961525"/>
    <w:rsid w:val="009630C3"/>
    <w:rsid w:val="00965BC1"/>
    <w:rsid w:val="009717F3"/>
    <w:rsid w:val="0097244B"/>
    <w:rsid w:val="00976CB6"/>
    <w:rsid w:val="0097717D"/>
    <w:rsid w:val="00982EBD"/>
    <w:rsid w:val="0098781A"/>
    <w:rsid w:val="009912F7"/>
    <w:rsid w:val="00993508"/>
    <w:rsid w:val="00994427"/>
    <w:rsid w:val="0099489D"/>
    <w:rsid w:val="009951B6"/>
    <w:rsid w:val="00995A0A"/>
    <w:rsid w:val="009A00C7"/>
    <w:rsid w:val="009A7604"/>
    <w:rsid w:val="009B7CB7"/>
    <w:rsid w:val="009C26AC"/>
    <w:rsid w:val="009C29FA"/>
    <w:rsid w:val="009C3C7C"/>
    <w:rsid w:val="009C40EC"/>
    <w:rsid w:val="009C46B6"/>
    <w:rsid w:val="009C50BD"/>
    <w:rsid w:val="009C5C2E"/>
    <w:rsid w:val="009C655B"/>
    <w:rsid w:val="009C6583"/>
    <w:rsid w:val="009D16A8"/>
    <w:rsid w:val="009D2CB1"/>
    <w:rsid w:val="009D2EB6"/>
    <w:rsid w:val="009D480A"/>
    <w:rsid w:val="009E1366"/>
    <w:rsid w:val="009E448A"/>
    <w:rsid w:val="009E6F83"/>
    <w:rsid w:val="009F4089"/>
    <w:rsid w:val="009F7061"/>
    <w:rsid w:val="009F746E"/>
    <w:rsid w:val="009F7F4F"/>
    <w:rsid w:val="00A01650"/>
    <w:rsid w:val="00A02020"/>
    <w:rsid w:val="00A02041"/>
    <w:rsid w:val="00A02976"/>
    <w:rsid w:val="00A02C21"/>
    <w:rsid w:val="00A03354"/>
    <w:rsid w:val="00A040F6"/>
    <w:rsid w:val="00A05669"/>
    <w:rsid w:val="00A06A4A"/>
    <w:rsid w:val="00A1428F"/>
    <w:rsid w:val="00A14C3C"/>
    <w:rsid w:val="00A16C54"/>
    <w:rsid w:val="00A212A5"/>
    <w:rsid w:val="00A26DDB"/>
    <w:rsid w:val="00A33AFC"/>
    <w:rsid w:val="00A35DFF"/>
    <w:rsid w:val="00A36C8D"/>
    <w:rsid w:val="00A36E16"/>
    <w:rsid w:val="00A37029"/>
    <w:rsid w:val="00A4044C"/>
    <w:rsid w:val="00A4179A"/>
    <w:rsid w:val="00A433CB"/>
    <w:rsid w:val="00A4428A"/>
    <w:rsid w:val="00A466EB"/>
    <w:rsid w:val="00A50E04"/>
    <w:rsid w:val="00A51D96"/>
    <w:rsid w:val="00A600A6"/>
    <w:rsid w:val="00A67536"/>
    <w:rsid w:val="00A67773"/>
    <w:rsid w:val="00A7282E"/>
    <w:rsid w:val="00A75EDD"/>
    <w:rsid w:val="00A8409D"/>
    <w:rsid w:val="00A8558F"/>
    <w:rsid w:val="00A901B7"/>
    <w:rsid w:val="00A920B6"/>
    <w:rsid w:val="00A94251"/>
    <w:rsid w:val="00A95CD0"/>
    <w:rsid w:val="00AA28C6"/>
    <w:rsid w:val="00AA5CD8"/>
    <w:rsid w:val="00AB121E"/>
    <w:rsid w:val="00AB12F4"/>
    <w:rsid w:val="00AB6A1F"/>
    <w:rsid w:val="00AB7E3F"/>
    <w:rsid w:val="00AC6E5C"/>
    <w:rsid w:val="00AD0963"/>
    <w:rsid w:val="00AD249E"/>
    <w:rsid w:val="00AD3202"/>
    <w:rsid w:val="00AD35DE"/>
    <w:rsid w:val="00AE12A5"/>
    <w:rsid w:val="00AE189F"/>
    <w:rsid w:val="00AE1CF3"/>
    <w:rsid w:val="00AE3D92"/>
    <w:rsid w:val="00AE3ED6"/>
    <w:rsid w:val="00AE5F58"/>
    <w:rsid w:val="00AE63F2"/>
    <w:rsid w:val="00AE711F"/>
    <w:rsid w:val="00AE7DF1"/>
    <w:rsid w:val="00AF01D8"/>
    <w:rsid w:val="00AF10A6"/>
    <w:rsid w:val="00AF2CBD"/>
    <w:rsid w:val="00AF4610"/>
    <w:rsid w:val="00AF7530"/>
    <w:rsid w:val="00B00704"/>
    <w:rsid w:val="00B013CE"/>
    <w:rsid w:val="00B01F9F"/>
    <w:rsid w:val="00B04ED1"/>
    <w:rsid w:val="00B10103"/>
    <w:rsid w:val="00B12163"/>
    <w:rsid w:val="00B20092"/>
    <w:rsid w:val="00B20A30"/>
    <w:rsid w:val="00B20A6F"/>
    <w:rsid w:val="00B20BD9"/>
    <w:rsid w:val="00B22001"/>
    <w:rsid w:val="00B22435"/>
    <w:rsid w:val="00B24B2D"/>
    <w:rsid w:val="00B2505B"/>
    <w:rsid w:val="00B25879"/>
    <w:rsid w:val="00B27DD5"/>
    <w:rsid w:val="00B30D8D"/>
    <w:rsid w:val="00B344FD"/>
    <w:rsid w:val="00B34EE4"/>
    <w:rsid w:val="00B375FA"/>
    <w:rsid w:val="00B37A4C"/>
    <w:rsid w:val="00B37E8F"/>
    <w:rsid w:val="00B40AF9"/>
    <w:rsid w:val="00B4154D"/>
    <w:rsid w:val="00B41761"/>
    <w:rsid w:val="00B43BDB"/>
    <w:rsid w:val="00B45009"/>
    <w:rsid w:val="00B45E7E"/>
    <w:rsid w:val="00B569E9"/>
    <w:rsid w:val="00B6040E"/>
    <w:rsid w:val="00B639C5"/>
    <w:rsid w:val="00B64270"/>
    <w:rsid w:val="00B74827"/>
    <w:rsid w:val="00B75C3F"/>
    <w:rsid w:val="00B808AC"/>
    <w:rsid w:val="00B85CCF"/>
    <w:rsid w:val="00B877D8"/>
    <w:rsid w:val="00B90A19"/>
    <w:rsid w:val="00B95347"/>
    <w:rsid w:val="00BA01B1"/>
    <w:rsid w:val="00BA2E94"/>
    <w:rsid w:val="00BA2EEB"/>
    <w:rsid w:val="00BB367A"/>
    <w:rsid w:val="00BB524E"/>
    <w:rsid w:val="00BB558A"/>
    <w:rsid w:val="00BB5960"/>
    <w:rsid w:val="00BB79C1"/>
    <w:rsid w:val="00BC17C8"/>
    <w:rsid w:val="00BC1843"/>
    <w:rsid w:val="00BC3E0B"/>
    <w:rsid w:val="00BC3FD9"/>
    <w:rsid w:val="00BC496B"/>
    <w:rsid w:val="00BD13CD"/>
    <w:rsid w:val="00BD6066"/>
    <w:rsid w:val="00BD6638"/>
    <w:rsid w:val="00BE05E0"/>
    <w:rsid w:val="00BE0D2D"/>
    <w:rsid w:val="00BE2FE6"/>
    <w:rsid w:val="00BE346D"/>
    <w:rsid w:val="00BE52E1"/>
    <w:rsid w:val="00BE5505"/>
    <w:rsid w:val="00BE77F3"/>
    <w:rsid w:val="00BF1BE6"/>
    <w:rsid w:val="00BF4AF1"/>
    <w:rsid w:val="00BF4AFA"/>
    <w:rsid w:val="00BF75A2"/>
    <w:rsid w:val="00BF7E97"/>
    <w:rsid w:val="00C02F5A"/>
    <w:rsid w:val="00C03A68"/>
    <w:rsid w:val="00C073DB"/>
    <w:rsid w:val="00C1021F"/>
    <w:rsid w:val="00C10547"/>
    <w:rsid w:val="00C149A1"/>
    <w:rsid w:val="00C16563"/>
    <w:rsid w:val="00C16ED5"/>
    <w:rsid w:val="00C226C4"/>
    <w:rsid w:val="00C2790E"/>
    <w:rsid w:val="00C3560F"/>
    <w:rsid w:val="00C370D0"/>
    <w:rsid w:val="00C41B29"/>
    <w:rsid w:val="00C452EF"/>
    <w:rsid w:val="00C501A0"/>
    <w:rsid w:val="00C51935"/>
    <w:rsid w:val="00C52C49"/>
    <w:rsid w:val="00C5333F"/>
    <w:rsid w:val="00C56270"/>
    <w:rsid w:val="00C63276"/>
    <w:rsid w:val="00C66460"/>
    <w:rsid w:val="00C67BD9"/>
    <w:rsid w:val="00C753BA"/>
    <w:rsid w:val="00C75668"/>
    <w:rsid w:val="00C77B71"/>
    <w:rsid w:val="00C8304D"/>
    <w:rsid w:val="00C83D76"/>
    <w:rsid w:val="00C8425F"/>
    <w:rsid w:val="00C84DED"/>
    <w:rsid w:val="00C939BA"/>
    <w:rsid w:val="00C93F90"/>
    <w:rsid w:val="00C962FD"/>
    <w:rsid w:val="00C97C97"/>
    <w:rsid w:val="00CA1438"/>
    <w:rsid w:val="00CA24CF"/>
    <w:rsid w:val="00CA3B33"/>
    <w:rsid w:val="00CA77C5"/>
    <w:rsid w:val="00CB19C4"/>
    <w:rsid w:val="00CB4C54"/>
    <w:rsid w:val="00CB50AD"/>
    <w:rsid w:val="00CB5871"/>
    <w:rsid w:val="00CB59DC"/>
    <w:rsid w:val="00CB5C9A"/>
    <w:rsid w:val="00CC2AC4"/>
    <w:rsid w:val="00CC4CA6"/>
    <w:rsid w:val="00CD15A1"/>
    <w:rsid w:val="00CD3082"/>
    <w:rsid w:val="00CD5CEB"/>
    <w:rsid w:val="00CD5FDA"/>
    <w:rsid w:val="00CD618F"/>
    <w:rsid w:val="00CD703E"/>
    <w:rsid w:val="00CE1560"/>
    <w:rsid w:val="00CE2F8F"/>
    <w:rsid w:val="00CE6AAF"/>
    <w:rsid w:val="00CF3546"/>
    <w:rsid w:val="00CF75AD"/>
    <w:rsid w:val="00D003A1"/>
    <w:rsid w:val="00D0059C"/>
    <w:rsid w:val="00D00CD3"/>
    <w:rsid w:val="00D016C5"/>
    <w:rsid w:val="00D05F0A"/>
    <w:rsid w:val="00D06BA6"/>
    <w:rsid w:val="00D07223"/>
    <w:rsid w:val="00D128FD"/>
    <w:rsid w:val="00D13496"/>
    <w:rsid w:val="00D16479"/>
    <w:rsid w:val="00D16B26"/>
    <w:rsid w:val="00D271E8"/>
    <w:rsid w:val="00D42128"/>
    <w:rsid w:val="00D421B3"/>
    <w:rsid w:val="00D42361"/>
    <w:rsid w:val="00D4296D"/>
    <w:rsid w:val="00D46076"/>
    <w:rsid w:val="00D5085C"/>
    <w:rsid w:val="00D52432"/>
    <w:rsid w:val="00D53767"/>
    <w:rsid w:val="00D5463A"/>
    <w:rsid w:val="00D5563E"/>
    <w:rsid w:val="00D57D65"/>
    <w:rsid w:val="00D616D5"/>
    <w:rsid w:val="00D63EA5"/>
    <w:rsid w:val="00D6466A"/>
    <w:rsid w:val="00D65834"/>
    <w:rsid w:val="00D676B6"/>
    <w:rsid w:val="00D679C1"/>
    <w:rsid w:val="00D7077A"/>
    <w:rsid w:val="00D76E66"/>
    <w:rsid w:val="00D77532"/>
    <w:rsid w:val="00D778C5"/>
    <w:rsid w:val="00D778C7"/>
    <w:rsid w:val="00D80F2D"/>
    <w:rsid w:val="00D8379A"/>
    <w:rsid w:val="00D8388B"/>
    <w:rsid w:val="00D8597F"/>
    <w:rsid w:val="00D8792B"/>
    <w:rsid w:val="00D929D3"/>
    <w:rsid w:val="00D931B5"/>
    <w:rsid w:val="00D93CD0"/>
    <w:rsid w:val="00D95263"/>
    <w:rsid w:val="00DA0049"/>
    <w:rsid w:val="00DA3465"/>
    <w:rsid w:val="00DA5018"/>
    <w:rsid w:val="00DA5F41"/>
    <w:rsid w:val="00DB434F"/>
    <w:rsid w:val="00DB4731"/>
    <w:rsid w:val="00DB58F3"/>
    <w:rsid w:val="00DB63A5"/>
    <w:rsid w:val="00DC41DB"/>
    <w:rsid w:val="00DC6845"/>
    <w:rsid w:val="00DC73D2"/>
    <w:rsid w:val="00DC7A5F"/>
    <w:rsid w:val="00DD0F35"/>
    <w:rsid w:val="00DD10C0"/>
    <w:rsid w:val="00DD1443"/>
    <w:rsid w:val="00DD5FC4"/>
    <w:rsid w:val="00DD75E1"/>
    <w:rsid w:val="00DE2450"/>
    <w:rsid w:val="00DE3D95"/>
    <w:rsid w:val="00DE7B88"/>
    <w:rsid w:val="00DE7E01"/>
    <w:rsid w:val="00DF252A"/>
    <w:rsid w:val="00DF27F3"/>
    <w:rsid w:val="00DF50AA"/>
    <w:rsid w:val="00DF7197"/>
    <w:rsid w:val="00E01DEB"/>
    <w:rsid w:val="00E02AC1"/>
    <w:rsid w:val="00E0618B"/>
    <w:rsid w:val="00E06441"/>
    <w:rsid w:val="00E10A9B"/>
    <w:rsid w:val="00E143F8"/>
    <w:rsid w:val="00E167C6"/>
    <w:rsid w:val="00E16837"/>
    <w:rsid w:val="00E20B97"/>
    <w:rsid w:val="00E23ADA"/>
    <w:rsid w:val="00E240F5"/>
    <w:rsid w:val="00E27F99"/>
    <w:rsid w:val="00E31E4F"/>
    <w:rsid w:val="00E32008"/>
    <w:rsid w:val="00E34B84"/>
    <w:rsid w:val="00E36E44"/>
    <w:rsid w:val="00E36FE2"/>
    <w:rsid w:val="00E43BEB"/>
    <w:rsid w:val="00E44951"/>
    <w:rsid w:val="00E46080"/>
    <w:rsid w:val="00E4673B"/>
    <w:rsid w:val="00E475D0"/>
    <w:rsid w:val="00E51F73"/>
    <w:rsid w:val="00E52DEB"/>
    <w:rsid w:val="00E657C6"/>
    <w:rsid w:val="00E662F2"/>
    <w:rsid w:val="00E66C4D"/>
    <w:rsid w:val="00E67619"/>
    <w:rsid w:val="00E71561"/>
    <w:rsid w:val="00E73139"/>
    <w:rsid w:val="00E76BE2"/>
    <w:rsid w:val="00E775D2"/>
    <w:rsid w:val="00E80F87"/>
    <w:rsid w:val="00E82511"/>
    <w:rsid w:val="00E82D80"/>
    <w:rsid w:val="00E83523"/>
    <w:rsid w:val="00E843EC"/>
    <w:rsid w:val="00E92E61"/>
    <w:rsid w:val="00E94D83"/>
    <w:rsid w:val="00E96F79"/>
    <w:rsid w:val="00EA0652"/>
    <w:rsid w:val="00EA6A79"/>
    <w:rsid w:val="00EA6AE2"/>
    <w:rsid w:val="00EA767B"/>
    <w:rsid w:val="00EA7789"/>
    <w:rsid w:val="00EA7E75"/>
    <w:rsid w:val="00EB2F13"/>
    <w:rsid w:val="00EB393F"/>
    <w:rsid w:val="00EB3D43"/>
    <w:rsid w:val="00EB6DFE"/>
    <w:rsid w:val="00EB7E21"/>
    <w:rsid w:val="00EC41EF"/>
    <w:rsid w:val="00EC4BDA"/>
    <w:rsid w:val="00EC556C"/>
    <w:rsid w:val="00EC6DCA"/>
    <w:rsid w:val="00ED0AF0"/>
    <w:rsid w:val="00ED0BCB"/>
    <w:rsid w:val="00ED3462"/>
    <w:rsid w:val="00EE4A6F"/>
    <w:rsid w:val="00EE567D"/>
    <w:rsid w:val="00EF318F"/>
    <w:rsid w:val="00EF437A"/>
    <w:rsid w:val="00EF6243"/>
    <w:rsid w:val="00F0004D"/>
    <w:rsid w:val="00F01A14"/>
    <w:rsid w:val="00F03DE1"/>
    <w:rsid w:val="00F05669"/>
    <w:rsid w:val="00F067A7"/>
    <w:rsid w:val="00F119A9"/>
    <w:rsid w:val="00F13AB8"/>
    <w:rsid w:val="00F14601"/>
    <w:rsid w:val="00F1645B"/>
    <w:rsid w:val="00F170DB"/>
    <w:rsid w:val="00F17F7D"/>
    <w:rsid w:val="00F23412"/>
    <w:rsid w:val="00F23AAB"/>
    <w:rsid w:val="00F24EE9"/>
    <w:rsid w:val="00F259D3"/>
    <w:rsid w:val="00F25B8C"/>
    <w:rsid w:val="00F272AE"/>
    <w:rsid w:val="00F27F41"/>
    <w:rsid w:val="00F31269"/>
    <w:rsid w:val="00F31F02"/>
    <w:rsid w:val="00F32647"/>
    <w:rsid w:val="00F32E4D"/>
    <w:rsid w:val="00F33F15"/>
    <w:rsid w:val="00F352B9"/>
    <w:rsid w:val="00F35A0F"/>
    <w:rsid w:val="00F35A8E"/>
    <w:rsid w:val="00F35DA8"/>
    <w:rsid w:val="00F36304"/>
    <w:rsid w:val="00F40212"/>
    <w:rsid w:val="00F433C2"/>
    <w:rsid w:val="00F44115"/>
    <w:rsid w:val="00F47A80"/>
    <w:rsid w:val="00F50EE3"/>
    <w:rsid w:val="00F51BE3"/>
    <w:rsid w:val="00F551A7"/>
    <w:rsid w:val="00F57424"/>
    <w:rsid w:val="00F60B5A"/>
    <w:rsid w:val="00F60DC2"/>
    <w:rsid w:val="00F61929"/>
    <w:rsid w:val="00F646A7"/>
    <w:rsid w:val="00F647E6"/>
    <w:rsid w:val="00F66108"/>
    <w:rsid w:val="00F66D30"/>
    <w:rsid w:val="00F6723D"/>
    <w:rsid w:val="00F70EB3"/>
    <w:rsid w:val="00F72084"/>
    <w:rsid w:val="00F7247E"/>
    <w:rsid w:val="00F77D94"/>
    <w:rsid w:val="00F80265"/>
    <w:rsid w:val="00F81118"/>
    <w:rsid w:val="00F821ED"/>
    <w:rsid w:val="00F82640"/>
    <w:rsid w:val="00F83420"/>
    <w:rsid w:val="00F8411A"/>
    <w:rsid w:val="00F86F61"/>
    <w:rsid w:val="00F87131"/>
    <w:rsid w:val="00F92109"/>
    <w:rsid w:val="00F93040"/>
    <w:rsid w:val="00F9477B"/>
    <w:rsid w:val="00F96F33"/>
    <w:rsid w:val="00FA78DA"/>
    <w:rsid w:val="00FB164A"/>
    <w:rsid w:val="00FB19F5"/>
    <w:rsid w:val="00FB3253"/>
    <w:rsid w:val="00FB3B0D"/>
    <w:rsid w:val="00FB5007"/>
    <w:rsid w:val="00FC049C"/>
    <w:rsid w:val="00FC2B2B"/>
    <w:rsid w:val="00FC47EE"/>
    <w:rsid w:val="00FC50ED"/>
    <w:rsid w:val="00FC5DB2"/>
    <w:rsid w:val="00FD1D2C"/>
    <w:rsid w:val="00FD3A46"/>
    <w:rsid w:val="00FD6222"/>
    <w:rsid w:val="00FD6F27"/>
    <w:rsid w:val="00FD7FB1"/>
    <w:rsid w:val="00FE4AB8"/>
    <w:rsid w:val="00FE6E5C"/>
    <w:rsid w:val="00FF104E"/>
    <w:rsid w:val="00FF1E6B"/>
    <w:rsid w:val="00FF7161"/>
    <w:rsid w:val="00FF71AF"/>
    <w:rsid w:val="01369CA6"/>
    <w:rsid w:val="01DBDEA8"/>
    <w:rsid w:val="026A15A5"/>
    <w:rsid w:val="03BAA299"/>
    <w:rsid w:val="05608A65"/>
    <w:rsid w:val="05FAB281"/>
    <w:rsid w:val="07C833C8"/>
    <w:rsid w:val="07D5351D"/>
    <w:rsid w:val="082FBD26"/>
    <w:rsid w:val="08531522"/>
    <w:rsid w:val="09078858"/>
    <w:rsid w:val="0A9237FD"/>
    <w:rsid w:val="0A970656"/>
    <w:rsid w:val="0B23C7FB"/>
    <w:rsid w:val="0B478E69"/>
    <w:rsid w:val="0B5C9B6C"/>
    <w:rsid w:val="0BE78E4D"/>
    <w:rsid w:val="0C2A5689"/>
    <w:rsid w:val="0C2D4494"/>
    <w:rsid w:val="0D0CA45C"/>
    <w:rsid w:val="0DBC8053"/>
    <w:rsid w:val="0F569A61"/>
    <w:rsid w:val="0F654DE2"/>
    <w:rsid w:val="0FBB3F76"/>
    <w:rsid w:val="115698DE"/>
    <w:rsid w:val="127B3817"/>
    <w:rsid w:val="12D7FB97"/>
    <w:rsid w:val="138B3450"/>
    <w:rsid w:val="1397F6C8"/>
    <w:rsid w:val="14806E1A"/>
    <w:rsid w:val="159FA586"/>
    <w:rsid w:val="16D14ADB"/>
    <w:rsid w:val="17A304B6"/>
    <w:rsid w:val="17B25529"/>
    <w:rsid w:val="185A6020"/>
    <w:rsid w:val="186B9637"/>
    <w:rsid w:val="1AA00312"/>
    <w:rsid w:val="1EF2E36E"/>
    <w:rsid w:val="1F58EE04"/>
    <w:rsid w:val="225E777F"/>
    <w:rsid w:val="2265F0D9"/>
    <w:rsid w:val="22B69D31"/>
    <w:rsid w:val="235F6837"/>
    <w:rsid w:val="23D66D25"/>
    <w:rsid w:val="242DF4BE"/>
    <w:rsid w:val="2437A5CA"/>
    <w:rsid w:val="260B7E5A"/>
    <w:rsid w:val="260BE7F9"/>
    <w:rsid w:val="27887382"/>
    <w:rsid w:val="28AC732E"/>
    <w:rsid w:val="2A1A8F1A"/>
    <w:rsid w:val="2A894867"/>
    <w:rsid w:val="2C12CA53"/>
    <w:rsid w:val="2CEEEC11"/>
    <w:rsid w:val="2D04D2E2"/>
    <w:rsid w:val="2D3DACBC"/>
    <w:rsid w:val="2E059FF9"/>
    <w:rsid w:val="2E6520C0"/>
    <w:rsid w:val="2FBA7E01"/>
    <w:rsid w:val="3018C6C4"/>
    <w:rsid w:val="30219210"/>
    <w:rsid w:val="315BDAE2"/>
    <w:rsid w:val="32589ED4"/>
    <w:rsid w:val="32C14548"/>
    <w:rsid w:val="34307EF6"/>
    <w:rsid w:val="34892D3D"/>
    <w:rsid w:val="35B44F5A"/>
    <w:rsid w:val="37887CEE"/>
    <w:rsid w:val="39B5F75E"/>
    <w:rsid w:val="3A914F18"/>
    <w:rsid w:val="3BCC9B0E"/>
    <w:rsid w:val="3BCEAC24"/>
    <w:rsid w:val="3CA514EB"/>
    <w:rsid w:val="3CFCD4BF"/>
    <w:rsid w:val="3D067885"/>
    <w:rsid w:val="3FB9EE0D"/>
    <w:rsid w:val="4139C103"/>
    <w:rsid w:val="416CCBF8"/>
    <w:rsid w:val="424CA9D2"/>
    <w:rsid w:val="45CE9B82"/>
    <w:rsid w:val="4642295D"/>
    <w:rsid w:val="485806CF"/>
    <w:rsid w:val="48B9ABD7"/>
    <w:rsid w:val="49E19E74"/>
    <w:rsid w:val="4A8BEF70"/>
    <w:rsid w:val="4B47D861"/>
    <w:rsid w:val="4C599F1D"/>
    <w:rsid w:val="4CF21E4D"/>
    <w:rsid w:val="4CFFCE59"/>
    <w:rsid w:val="4D7C9C8A"/>
    <w:rsid w:val="4F1D23C4"/>
    <w:rsid w:val="5115310C"/>
    <w:rsid w:val="51BA6D11"/>
    <w:rsid w:val="5214EDA2"/>
    <w:rsid w:val="5323AA35"/>
    <w:rsid w:val="55684E93"/>
    <w:rsid w:val="55D1FCC9"/>
    <w:rsid w:val="55FC750F"/>
    <w:rsid w:val="5639E71F"/>
    <w:rsid w:val="5720D013"/>
    <w:rsid w:val="57AE8504"/>
    <w:rsid w:val="588D6CC4"/>
    <w:rsid w:val="591E0F05"/>
    <w:rsid w:val="5BEFA774"/>
    <w:rsid w:val="5D45C4BD"/>
    <w:rsid w:val="5DBB8AB4"/>
    <w:rsid w:val="5FE735F8"/>
    <w:rsid w:val="61B79A3A"/>
    <w:rsid w:val="626D89F3"/>
    <w:rsid w:val="63B47715"/>
    <w:rsid w:val="65DF7015"/>
    <w:rsid w:val="66183AAD"/>
    <w:rsid w:val="66CED51F"/>
    <w:rsid w:val="66DB207B"/>
    <w:rsid w:val="67ABE840"/>
    <w:rsid w:val="67DCFA6A"/>
    <w:rsid w:val="68126534"/>
    <w:rsid w:val="6839D152"/>
    <w:rsid w:val="69417F3C"/>
    <w:rsid w:val="6984C6D7"/>
    <w:rsid w:val="69EBEC71"/>
    <w:rsid w:val="6B6F961D"/>
    <w:rsid w:val="6B93E094"/>
    <w:rsid w:val="6BA5BEE5"/>
    <w:rsid w:val="6CD0EC53"/>
    <w:rsid w:val="6CFB54B0"/>
    <w:rsid w:val="6F9FD13A"/>
    <w:rsid w:val="7027B5F5"/>
    <w:rsid w:val="72EA95A5"/>
    <w:rsid w:val="745F6DA4"/>
    <w:rsid w:val="76DAE22C"/>
    <w:rsid w:val="7780336E"/>
    <w:rsid w:val="77A841EF"/>
    <w:rsid w:val="77AA8A46"/>
    <w:rsid w:val="78AF1E42"/>
    <w:rsid w:val="7990DDE2"/>
    <w:rsid w:val="7AA89803"/>
    <w:rsid w:val="7AAA7E02"/>
    <w:rsid w:val="7AD0F21F"/>
    <w:rsid w:val="7B187EA5"/>
    <w:rsid w:val="7C92A7E9"/>
    <w:rsid w:val="7D09EBDC"/>
    <w:rsid w:val="7D136965"/>
    <w:rsid w:val="7DEBDE5C"/>
    <w:rsid w:val="7EBC7532"/>
    <w:rsid w:val="7F53E24A"/>
    <w:rsid w:val="7F92F4A9"/>
    <w:rsid w:val="7FDAF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677F28"/>
  <w15:chartTrackingRefBased/>
  <w15:docId w15:val="{F3917E20-F8E0-4881-AAC6-D8F2F288C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allaad" w:default="1">
    <w:name w:val="Normal"/>
    <w:qFormat/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A02C21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Liguvaikefont" w:default="1">
    <w:name w:val="Default Paragraph Font"/>
    <w:uiPriority w:val="1"/>
    <w:semiHidden/>
    <w:unhideWhenUsed/>
  </w:style>
  <w:style w:type="table" w:styleId="Normaal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Loendita" w:default="1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FB500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FB5007"/>
    <w:pPr>
      <w:spacing w:line="240" w:lineRule="auto"/>
    </w:pPr>
    <w:rPr>
      <w:kern w:val="0"/>
      <w:sz w:val="20"/>
      <w:szCs w:val="20"/>
      <w14:ligatures w14:val="none"/>
    </w:rPr>
  </w:style>
  <w:style w:type="character" w:styleId="KommentaaritekstMrk" w:customStyle="1">
    <w:name w:val="Kommentaari tekst Märk"/>
    <w:basedOn w:val="Liguvaikefont"/>
    <w:link w:val="Kommentaaritekst"/>
    <w:uiPriority w:val="99"/>
    <w:rsid w:val="00FB5007"/>
    <w:rPr>
      <w:kern w:val="0"/>
      <w:sz w:val="20"/>
      <w:szCs w:val="20"/>
      <w14:ligatures w14:val="none"/>
    </w:rPr>
  </w:style>
  <w:style w:type="paragraph" w:styleId="Vahedeta">
    <w:name w:val="No Spacing"/>
    <w:uiPriority w:val="1"/>
    <w:qFormat/>
    <w:rsid w:val="00FB5007"/>
    <w:pPr>
      <w:spacing w:after="0" w:line="240" w:lineRule="auto"/>
    </w:pPr>
    <w:rPr>
      <w:rFonts w:ascii="Arial" w:hAnsi="Arial"/>
      <w:kern w:val="0"/>
      <w14:ligatures w14:val="none"/>
    </w:rPr>
  </w:style>
  <w:style w:type="paragraph" w:styleId="Loendilik">
    <w:name w:val="List Paragraph"/>
    <w:aliases w:val="Mummuga loetelu"/>
    <w:basedOn w:val="Normaallaad"/>
    <w:link w:val="LoendilikMrk"/>
    <w:uiPriority w:val="34"/>
    <w:qFormat/>
    <w:rsid w:val="00387E92"/>
    <w:pPr>
      <w:ind w:left="720"/>
      <w:contextualSpacing/>
    </w:p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3E77F6"/>
    <w:rPr>
      <w:b/>
      <w:bCs/>
      <w:kern w:val="2"/>
      <w14:ligatures w14:val="standardContextual"/>
    </w:rPr>
  </w:style>
  <w:style w:type="character" w:styleId="KommentaariteemaMrk" w:customStyle="1">
    <w:name w:val="Kommentaari teema Märk"/>
    <w:basedOn w:val="KommentaaritekstMrk"/>
    <w:link w:val="Kommentaariteema"/>
    <w:uiPriority w:val="99"/>
    <w:semiHidden/>
    <w:rsid w:val="003E77F6"/>
    <w:rPr>
      <w:b/>
      <w:bCs/>
      <w:kern w:val="0"/>
      <w:sz w:val="20"/>
      <w:szCs w:val="20"/>
      <w14:ligatures w14:val="none"/>
    </w:rPr>
  </w:style>
  <w:style w:type="character" w:styleId="LoendilikMrk" w:customStyle="1">
    <w:name w:val="Loendi lõik Märk"/>
    <w:aliases w:val="Mummuga loetelu Märk"/>
    <w:basedOn w:val="Liguvaikefont"/>
    <w:link w:val="Loendilik"/>
    <w:uiPriority w:val="34"/>
    <w:locked/>
    <w:rsid w:val="00A433CB"/>
  </w:style>
  <w:style w:type="paragraph" w:styleId="Pis">
    <w:name w:val="header"/>
    <w:basedOn w:val="Normaallaad"/>
    <w:link w:val="PisMrk"/>
    <w:uiPriority w:val="99"/>
    <w:unhideWhenUsed/>
    <w:rsid w:val="00167127"/>
    <w:pPr>
      <w:tabs>
        <w:tab w:val="center" w:pos="4536"/>
        <w:tab w:val="right" w:pos="9072"/>
      </w:tabs>
      <w:spacing w:after="0" w:line="240" w:lineRule="auto"/>
    </w:pPr>
  </w:style>
  <w:style w:type="character" w:styleId="PisMrk" w:customStyle="1">
    <w:name w:val="Päis Märk"/>
    <w:basedOn w:val="Liguvaikefont"/>
    <w:link w:val="Pis"/>
    <w:uiPriority w:val="99"/>
    <w:rsid w:val="00167127"/>
  </w:style>
  <w:style w:type="paragraph" w:styleId="Jalus">
    <w:name w:val="footer"/>
    <w:basedOn w:val="Normaallaad"/>
    <w:link w:val="JalusMrk"/>
    <w:uiPriority w:val="99"/>
    <w:unhideWhenUsed/>
    <w:rsid w:val="00167127"/>
    <w:pPr>
      <w:tabs>
        <w:tab w:val="center" w:pos="4536"/>
        <w:tab w:val="right" w:pos="9072"/>
      </w:tabs>
      <w:spacing w:after="0" w:line="240" w:lineRule="auto"/>
    </w:pPr>
  </w:style>
  <w:style w:type="character" w:styleId="JalusMrk" w:customStyle="1">
    <w:name w:val="Jalus Märk"/>
    <w:basedOn w:val="Liguvaikefont"/>
    <w:link w:val="Jalus"/>
    <w:uiPriority w:val="99"/>
    <w:rsid w:val="00167127"/>
  </w:style>
  <w:style w:type="paragraph" w:styleId="Redaktsioon">
    <w:name w:val="Revision"/>
    <w:hidden/>
    <w:uiPriority w:val="99"/>
    <w:semiHidden/>
    <w:rsid w:val="00320507"/>
    <w:pPr>
      <w:spacing w:after="0" w:line="240" w:lineRule="auto"/>
    </w:pPr>
  </w:style>
  <w:style w:type="character" w:styleId="Pealkiri3Mrk" w:customStyle="1">
    <w:name w:val="Pealkiri 3 Märk"/>
    <w:basedOn w:val="Liguvaikefont"/>
    <w:link w:val="Pealkiri3"/>
    <w:uiPriority w:val="9"/>
    <w:rsid w:val="00A02C21"/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Hperlink">
    <w:name w:val="Hyperlink"/>
    <w:basedOn w:val="Liguvaikefont"/>
    <w:uiPriority w:val="99"/>
    <w:unhideWhenUsed/>
    <w:rsid w:val="00451DC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51D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93f50e-b80d-400a-80a1-6226c80ebbbb" xsi:nil="true"/>
    <lcf76f155ced4ddcb4097134ff3c332f xmlns="c8ae1d7c-2bd3-44b1-9ec8-2a84712b19ec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579B56BAECA84AA24CE2339784D7AE" ma:contentTypeVersion="13" ma:contentTypeDescription="Create a new document." ma:contentTypeScope="" ma:versionID="85be5cc9ea30e0d7193d00fe68a85330">
  <xsd:schema xmlns:xsd="http://www.w3.org/2001/XMLSchema" xmlns:xs="http://www.w3.org/2001/XMLSchema" xmlns:p="http://schemas.microsoft.com/office/2006/metadata/properties" xmlns:ns2="c8ae1d7c-2bd3-44b1-9ec8-2a84712b19ec" xmlns:ns3="e293f50e-b80d-400a-80a1-6226c80ebbbb" targetNamespace="http://schemas.microsoft.com/office/2006/metadata/properties" ma:root="true" ma:fieldsID="f0462b68199e6abc5d13791656a69451" ns2:_="" ns3:_="">
    <xsd:import namespace="c8ae1d7c-2bd3-44b1-9ec8-2a84712b19ec"/>
    <xsd:import namespace="e293f50e-b80d-400a-80a1-6226c80eb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e1d7c-2bd3-44b1-9ec8-2a84712b19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3f50e-b80d-400a-80a1-6226c80ebbb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3ac19ad-e708-4eb4-b683-f81515613e9c}" ma:internalName="TaxCatchAll" ma:showField="CatchAllData" ma:web="e293f50e-b80d-400a-80a1-6226c80eb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BB5F5B-72B3-4A7B-BA36-D4280B59A0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56E2AF-BE52-4A4C-A622-C6251681B6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00C941E-5B88-4EEA-A682-42121E38449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D90ACDE-1B19-48E4-887B-75B100BCB2C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Susanna Jurs - SOM</dc:creator>
  <keywords/>
  <dc:description/>
  <lastModifiedBy>Kärt Voor - JUSTDIGI</lastModifiedBy>
  <revision>33</revision>
  <dcterms:created xsi:type="dcterms:W3CDTF">2024-12-16T12:19:00.0000000Z</dcterms:created>
  <dcterms:modified xsi:type="dcterms:W3CDTF">2024-12-23T09:24:36.9022264Z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2024-10-14T07:51:36Z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dbb11425-6b42-4795-95a9-cc4eab748f87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0x0101003E579B56BAECA84AA24CE2339784D7AE</vt:lpwstr>
  </property>
  <property fmtid="{D5CDD505-2E9C-101B-9397-08002B2CF9AE}" pid="10" name="MediaServiceImageTags">
    <vt:lpwstr/>
  </property>
</Properties>
</file>